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81D3999" w:rsidR="00DB2069" w:rsidRPr="001E64D9" w:rsidRDefault="00B0237C" w:rsidP="00422905">
      <w:pPr>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EDITAL DE PREGÃO ELETRÔNICO (PRESTAÇÃO DE SERVIÇOS</w:t>
      </w:r>
      <w:r w:rsidR="001727C3" w:rsidRPr="001E64D9">
        <w:rPr>
          <w:rFonts w:ascii="Arial" w:eastAsia="Times New Roman" w:hAnsi="Arial" w:cs="Arial"/>
          <w:b/>
          <w:color w:val="000000"/>
          <w:sz w:val="24"/>
          <w:szCs w:val="24"/>
        </w:rPr>
        <w:t xml:space="preserve"> OU FORNECIMENTO CONTÍNUO</w:t>
      </w:r>
      <w:r w:rsidR="0065278F" w:rsidRPr="001E64D9">
        <w:rPr>
          <w:rFonts w:ascii="Arial" w:eastAsia="Times New Roman" w:hAnsi="Arial" w:cs="Arial"/>
          <w:b/>
          <w:color w:val="000000"/>
          <w:sz w:val="24"/>
          <w:szCs w:val="24"/>
        </w:rPr>
        <w:t>)</w:t>
      </w:r>
    </w:p>
    <w:p w14:paraId="00000002" w14:textId="2D2F28E1" w:rsidR="00DB2069" w:rsidRPr="001E64D9" w:rsidRDefault="00A060B7" w:rsidP="004947A6">
      <w:pPr>
        <w:pBdr>
          <w:top w:val="nil"/>
          <w:left w:val="nil"/>
          <w:bottom w:val="nil"/>
          <w:right w:val="nil"/>
          <w:between w:val="nil"/>
        </w:pBdr>
        <w:spacing w:after="0" w:line="360" w:lineRule="auto"/>
        <w:jc w:val="center"/>
        <w:rPr>
          <w:rFonts w:ascii="Arial" w:eastAsia="Times New Roman" w:hAnsi="Arial" w:cs="Arial"/>
          <w:bCs/>
          <w:color w:val="000000"/>
          <w:sz w:val="24"/>
          <w:szCs w:val="24"/>
        </w:rPr>
      </w:pPr>
      <w:r w:rsidRPr="001E64D9">
        <w:rPr>
          <w:rFonts w:ascii="Arial" w:eastAsia="Times New Roman" w:hAnsi="Arial" w:cs="Arial"/>
          <w:bCs/>
          <w:color w:val="000000"/>
          <w:sz w:val="24"/>
          <w:szCs w:val="24"/>
        </w:rPr>
        <w:t xml:space="preserve">MULTIRIO - </w:t>
      </w:r>
      <w:r w:rsidR="0065278F" w:rsidRPr="001E64D9">
        <w:rPr>
          <w:rFonts w:ascii="Arial" w:eastAsia="Times New Roman" w:hAnsi="Arial" w:cs="Arial"/>
          <w:bCs/>
          <w:color w:val="000000"/>
          <w:sz w:val="24"/>
          <w:szCs w:val="24"/>
        </w:rPr>
        <w:t>EMPRESA MUNICIPAL DE MULTIMEIOS LTDA.</w:t>
      </w:r>
    </w:p>
    <w:p w14:paraId="00000003" w14:textId="3F3F265E" w:rsidR="00DB2069" w:rsidRPr="001E64D9" w:rsidRDefault="00B0237C" w:rsidP="004947A6">
      <w:pPr>
        <w:pBdr>
          <w:top w:val="nil"/>
          <w:left w:val="nil"/>
          <w:bottom w:val="nil"/>
          <w:right w:val="nil"/>
          <w:between w:val="nil"/>
        </w:pBdr>
        <w:spacing w:after="0"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 xml:space="preserve">PREGÃO ELETRÔNICO PE – </w:t>
      </w:r>
      <w:r w:rsidR="0065278F" w:rsidRPr="001E64D9">
        <w:rPr>
          <w:rFonts w:ascii="Arial" w:eastAsia="Times New Roman" w:hAnsi="Arial" w:cs="Arial"/>
          <w:b/>
          <w:color w:val="000000"/>
          <w:sz w:val="24"/>
          <w:szCs w:val="24"/>
        </w:rPr>
        <w:t>MULTIRIO</w:t>
      </w:r>
    </w:p>
    <w:p w14:paraId="55A626AF" w14:textId="1EB20AD2" w:rsidR="00C13251" w:rsidRPr="001E64D9" w:rsidRDefault="00B0237C" w:rsidP="004947A6">
      <w:pPr>
        <w:pBdr>
          <w:top w:val="nil"/>
          <w:left w:val="nil"/>
          <w:bottom w:val="nil"/>
          <w:right w:val="nil"/>
          <w:between w:val="nil"/>
        </w:pBdr>
        <w:spacing w:after="0"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Nº</w:t>
      </w:r>
      <w:r w:rsidR="008D1E11">
        <w:rPr>
          <w:rFonts w:ascii="Arial" w:eastAsia="Times New Roman" w:hAnsi="Arial" w:cs="Arial"/>
          <w:b/>
          <w:color w:val="000000"/>
          <w:sz w:val="24"/>
          <w:szCs w:val="24"/>
        </w:rPr>
        <w:t xml:space="preserve"> 90634/2025</w:t>
      </w:r>
    </w:p>
    <w:p w14:paraId="00000006" w14:textId="0A2F5A41" w:rsidR="00DB2069" w:rsidRPr="001E64D9" w:rsidRDefault="00B0237C" w:rsidP="00126D10">
      <w:pPr>
        <w:pStyle w:val="Ttulo1"/>
        <w:rPr>
          <w:rFonts w:ascii="Arial" w:hAnsi="Arial" w:cs="Arial"/>
          <w:szCs w:val="24"/>
        </w:rPr>
      </w:pPr>
      <w:r w:rsidRPr="001E64D9">
        <w:rPr>
          <w:rFonts w:ascii="Arial" w:hAnsi="Arial" w:cs="Arial"/>
          <w:szCs w:val="24"/>
        </w:rPr>
        <w:t>1. INTRODUÇÃO</w:t>
      </w:r>
    </w:p>
    <w:p w14:paraId="7AEA8670" w14:textId="46EC5FFE" w:rsidR="00FD49D8" w:rsidRPr="00246B0B"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sz w:val="24"/>
          <w:szCs w:val="24"/>
        </w:rPr>
        <w:t xml:space="preserve">1.1 </w:t>
      </w:r>
      <w:r w:rsidRPr="001E64D9">
        <w:rPr>
          <w:rFonts w:ascii="Arial" w:eastAsia="Times New Roman" w:hAnsi="Arial" w:cs="Arial"/>
          <w:color w:val="000000"/>
          <w:sz w:val="24"/>
          <w:szCs w:val="24"/>
        </w:rPr>
        <w:t xml:space="preserve">–  A </w:t>
      </w:r>
      <w:r w:rsidR="00A060B7" w:rsidRPr="001E64D9">
        <w:rPr>
          <w:rFonts w:ascii="Arial" w:hAnsi="Arial" w:cs="Arial"/>
          <w:bCs/>
          <w:sz w:val="24"/>
          <w:szCs w:val="24"/>
        </w:rPr>
        <w:t>MULTIRIO</w:t>
      </w:r>
      <w:r w:rsidR="00A060B7" w:rsidRPr="001E64D9">
        <w:rPr>
          <w:rFonts w:ascii="Arial" w:eastAsia="Times New Roman" w:hAnsi="Arial" w:cs="Arial"/>
          <w:bCs/>
          <w:color w:val="000000"/>
          <w:sz w:val="24"/>
          <w:szCs w:val="24"/>
        </w:rPr>
        <w:t xml:space="preserve"> -</w:t>
      </w:r>
      <w:r w:rsidR="00A060B7"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Empresa </w:t>
      </w:r>
      <w:r w:rsidR="0065278F" w:rsidRPr="001E64D9">
        <w:rPr>
          <w:rFonts w:ascii="Arial" w:eastAsia="Times New Roman" w:hAnsi="Arial" w:cs="Arial"/>
          <w:color w:val="000000"/>
          <w:sz w:val="24"/>
          <w:szCs w:val="24"/>
        </w:rPr>
        <w:t>Municipal de Multimeios Ltda.</w:t>
      </w:r>
      <w:r w:rsidRPr="001E64D9">
        <w:rPr>
          <w:rFonts w:ascii="Arial" w:eastAsia="Times New Roman" w:hAnsi="Arial" w:cs="Arial"/>
          <w:color w:val="000000"/>
          <w:sz w:val="24"/>
          <w:szCs w:val="24"/>
        </w:rPr>
        <w:t xml:space="preserve"> torna público que fará realizar licitação, sob a modalidade de PREGÃO ELETRÔNICO, pelo critério de julgamento</w:t>
      </w:r>
      <w:r w:rsidR="004A4CA2">
        <w:rPr>
          <w:rFonts w:ascii="Arial" w:eastAsia="Times New Roman" w:hAnsi="Arial" w:cs="Arial"/>
          <w:color w:val="000000"/>
          <w:sz w:val="24"/>
          <w:szCs w:val="24"/>
        </w:rPr>
        <w:t xml:space="preserve"> </w:t>
      </w:r>
      <w:r w:rsidRPr="001E64D9">
        <w:rPr>
          <w:rFonts w:ascii="Arial" w:eastAsia="Times New Roman" w:hAnsi="Arial" w:cs="Arial"/>
          <w:color w:val="FF0000"/>
          <w:sz w:val="24"/>
          <w:szCs w:val="24"/>
        </w:rPr>
        <w:t>menor preço</w:t>
      </w:r>
      <w:r w:rsidR="0065278F" w:rsidRPr="001E64D9">
        <w:rPr>
          <w:rFonts w:ascii="Arial" w:eastAsia="Times New Roman" w:hAnsi="Arial" w:cs="Arial"/>
          <w:color w:val="FF0000"/>
          <w:sz w:val="24"/>
          <w:szCs w:val="24"/>
        </w:rPr>
        <w:t xml:space="preserve"> </w:t>
      </w:r>
      <w:r w:rsidRPr="001E64D9">
        <w:rPr>
          <w:rFonts w:ascii="Arial" w:eastAsia="Times New Roman" w:hAnsi="Arial" w:cs="Arial"/>
          <w:color w:val="FF0000"/>
          <w:sz w:val="24"/>
          <w:szCs w:val="24"/>
        </w:rPr>
        <w:t>global</w:t>
      </w:r>
      <w:r w:rsidRPr="001E64D9">
        <w:rPr>
          <w:rFonts w:ascii="Arial" w:eastAsia="Times New Roman" w:hAnsi="Arial" w:cs="Arial"/>
          <w:color w:val="000000"/>
          <w:sz w:val="24"/>
          <w:szCs w:val="24"/>
        </w:rPr>
        <w:t xml:space="preserve">, sob o regime de </w:t>
      </w:r>
      <w:r w:rsidRPr="001E64D9">
        <w:rPr>
          <w:rFonts w:ascii="Arial" w:eastAsia="Times New Roman" w:hAnsi="Arial" w:cs="Arial"/>
          <w:color w:val="FF0000"/>
          <w:sz w:val="24"/>
          <w:szCs w:val="24"/>
        </w:rPr>
        <w:t xml:space="preserve">empreitada por </w:t>
      </w:r>
      <w:r w:rsidR="0065278F" w:rsidRPr="001E64D9">
        <w:rPr>
          <w:rFonts w:ascii="Arial" w:eastAsia="Times New Roman" w:hAnsi="Arial" w:cs="Arial"/>
          <w:color w:val="FF0000"/>
          <w:sz w:val="24"/>
          <w:szCs w:val="24"/>
        </w:rPr>
        <w:t>p</w:t>
      </w:r>
      <w:r w:rsidRPr="001E64D9">
        <w:rPr>
          <w:rFonts w:ascii="Arial" w:eastAsia="Times New Roman" w:hAnsi="Arial" w:cs="Arial"/>
          <w:color w:val="FF0000"/>
          <w:sz w:val="24"/>
          <w:szCs w:val="24"/>
        </w:rPr>
        <w:t xml:space="preserve">reço </w:t>
      </w:r>
      <w:r w:rsidR="0065278F" w:rsidRPr="001E64D9">
        <w:rPr>
          <w:rFonts w:ascii="Arial" w:eastAsia="Times New Roman" w:hAnsi="Arial" w:cs="Arial"/>
          <w:color w:val="FF0000"/>
          <w:sz w:val="24"/>
          <w:szCs w:val="24"/>
        </w:rPr>
        <w:t>g</w:t>
      </w:r>
      <w:r w:rsidRPr="001E64D9">
        <w:rPr>
          <w:rFonts w:ascii="Arial" w:eastAsia="Times New Roman" w:hAnsi="Arial" w:cs="Arial"/>
          <w:color w:val="FF0000"/>
          <w:sz w:val="24"/>
          <w:szCs w:val="24"/>
        </w:rPr>
        <w:t>lobal</w:t>
      </w:r>
      <w:r w:rsidRPr="001E64D9">
        <w:rPr>
          <w:rFonts w:ascii="Arial" w:eastAsia="Times New Roman" w:hAnsi="Arial" w:cs="Arial"/>
          <w:color w:val="000000"/>
          <w:sz w:val="24"/>
          <w:szCs w:val="24"/>
        </w:rPr>
        <w:t xml:space="preserve">, </w:t>
      </w:r>
      <w:r w:rsidR="00E94C05" w:rsidRPr="00E94C05">
        <w:rPr>
          <w:rFonts w:ascii="Arial" w:eastAsia="Times New Roman" w:hAnsi="Arial" w:cs="Arial"/>
          <w:color w:val="000000"/>
          <w:sz w:val="24"/>
          <w:szCs w:val="24"/>
        </w:rPr>
        <w:t>modo de disputa aberto e fechado</w:t>
      </w:r>
      <w:r w:rsidR="00E94C05">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para prestação de serviços de </w:t>
      </w:r>
      <w:r w:rsidR="00246B0B" w:rsidRPr="00246B0B">
        <w:rPr>
          <w:rFonts w:ascii="Arial" w:eastAsia="Times New Roman" w:hAnsi="Arial" w:cs="Arial"/>
          <w:color w:val="000000"/>
          <w:sz w:val="24"/>
          <w:szCs w:val="24"/>
        </w:rPr>
        <w:t>contratação de mão de obra, para prestação de serviço de Apoio Operacional para atividade de Recepção e Copa com 01 (um) posto de copeira e 01 (um) posto de recepcionista, durante o prazo de 12 (doze) meses</w:t>
      </w:r>
      <w:r w:rsidR="00246B0B">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devidamente descritos, caracterizados e especificados neste Edital e/ou no Termo de Referência, na forma da lei.</w:t>
      </w:r>
    </w:p>
    <w:p w14:paraId="0000000A" w14:textId="4AB6A099" w:rsidR="00DB2069" w:rsidRPr="001E64D9" w:rsidRDefault="00B0237C" w:rsidP="004947A6">
      <w:pPr>
        <w:pBdr>
          <w:top w:val="nil"/>
          <w:left w:val="nil"/>
          <w:bottom w:val="nil"/>
          <w:right w:val="nil"/>
          <w:between w:val="nil"/>
        </w:pBdr>
        <w:spacing w:after="100" w:afterAutospacing="1" w:line="360" w:lineRule="auto"/>
        <w:ind w:right="57"/>
        <w:jc w:val="both"/>
        <w:rPr>
          <w:rFonts w:ascii="Arial" w:eastAsia="Times New Roman" w:hAnsi="Arial" w:cs="Arial"/>
          <w:sz w:val="24"/>
          <w:szCs w:val="24"/>
        </w:rPr>
      </w:pPr>
      <w:r w:rsidRPr="001E64D9">
        <w:rPr>
          <w:rFonts w:ascii="Arial" w:eastAsia="Times New Roman" w:hAnsi="Arial" w:cs="Arial"/>
          <w:sz w:val="24"/>
          <w:szCs w:val="24"/>
        </w:rPr>
        <w:t>1.2 – A presente licitação se rege por toda a legislação aplicável à espécie, especialmente pelas normas de caráter geral da</w:t>
      </w:r>
      <w:r w:rsidRPr="001E64D9">
        <w:rPr>
          <w:rFonts w:ascii="Arial" w:eastAsia="Times New Roman" w:hAnsi="Arial" w:cs="Arial"/>
          <w:b/>
          <w:bCs/>
          <w:sz w:val="24"/>
          <w:szCs w:val="24"/>
        </w:rPr>
        <w:t xml:space="preserve"> Lei Federal nº 13.303/2016</w:t>
      </w:r>
      <w:r w:rsidRPr="001E64D9">
        <w:rPr>
          <w:rFonts w:ascii="Arial" w:eastAsia="Times New Roman" w:hAnsi="Arial" w:cs="Arial"/>
          <w:sz w:val="24"/>
          <w:szCs w:val="24"/>
        </w:rPr>
        <w:t xml:space="preserve">, </w:t>
      </w:r>
      <w:r w:rsidR="008A7769" w:rsidRPr="001E64D9">
        <w:rPr>
          <w:rFonts w:ascii="Arial" w:eastAsia="Times New Roman" w:hAnsi="Arial" w:cs="Arial"/>
          <w:sz w:val="24"/>
          <w:szCs w:val="24"/>
        </w:rPr>
        <w:t xml:space="preserve">regulamentada </w:t>
      </w:r>
      <w:r w:rsidRPr="001E64D9">
        <w:rPr>
          <w:rFonts w:ascii="Arial" w:eastAsia="Times New Roman" w:hAnsi="Arial" w:cs="Arial"/>
          <w:sz w:val="24"/>
          <w:szCs w:val="24"/>
        </w:rPr>
        <w:t xml:space="preserve">pelo </w:t>
      </w:r>
      <w:r w:rsidRPr="001E64D9">
        <w:rPr>
          <w:rFonts w:ascii="Arial" w:eastAsia="Times New Roman" w:hAnsi="Arial" w:cs="Arial"/>
          <w:b/>
          <w:bCs/>
          <w:sz w:val="24"/>
          <w:szCs w:val="24"/>
        </w:rPr>
        <w:t>Decreto Municipal nº 44.698/2018</w:t>
      </w:r>
      <w:r w:rsidR="0065278F" w:rsidRPr="001E64D9">
        <w:rPr>
          <w:rFonts w:ascii="Arial" w:eastAsia="Times New Roman" w:hAnsi="Arial" w:cs="Arial"/>
          <w:sz w:val="24"/>
          <w:szCs w:val="24"/>
        </w:rPr>
        <w:t>,</w:t>
      </w:r>
      <w:r w:rsidR="008A7769" w:rsidRPr="001E64D9">
        <w:rPr>
          <w:rFonts w:ascii="Arial" w:eastAsia="Times New Roman" w:hAnsi="Arial" w:cs="Arial"/>
          <w:sz w:val="24"/>
          <w:szCs w:val="24"/>
        </w:rPr>
        <w:t xml:space="preserve"> e</w:t>
      </w:r>
      <w:r w:rsidRPr="001E64D9">
        <w:rPr>
          <w:rFonts w:ascii="Arial" w:eastAsia="Times New Roman" w:hAnsi="Arial" w:cs="Arial"/>
          <w:sz w:val="24"/>
          <w:szCs w:val="24"/>
        </w:rPr>
        <w:t xml:space="preserve"> pela </w:t>
      </w:r>
      <w:r w:rsidRPr="001E64D9">
        <w:rPr>
          <w:rFonts w:ascii="Arial" w:eastAsia="Times New Roman" w:hAnsi="Arial" w:cs="Arial"/>
          <w:b/>
          <w:bCs/>
          <w:sz w:val="24"/>
          <w:szCs w:val="24"/>
        </w:rPr>
        <w:t>Lei Federal nº 14.133/2021</w:t>
      </w:r>
      <w:r w:rsidR="008D1D7B" w:rsidRPr="001E64D9">
        <w:rPr>
          <w:rFonts w:ascii="Arial" w:eastAsia="Times New Roman" w:hAnsi="Arial" w:cs="Arial"/>
          <w:b/>
          <w:bCs/>
          <w:sz w:val="24"/>
          <w:szCs w:val="24"/>
        </w:rPr>
        <w:t>,</w:t>
      </w:r>
      <w:r w:rsidR="00A45F7C" w:rsidRPr="001E64D9">
        <w:rPr>
          <w:rFonts w:ascii="Arial" w:eastAsia="Times New Roman" w:hAnsi="Arial" w:cs="Arial"/>
          <w:sz w:val="24"/>
          <w:szCs w:val="24"/>
        </w:rPr>
        <w:t xml:space="preserve"> </w:t>
      </w:r>
      <w:r w:rsidR="008A7769" w:rsidRPr="001E64D9">
        <w:rPr>
          <w:rFonts w:ascii="Arial" w:eastAsia="Times New Roman" w:hAnsi="Arial" w:cs="Arial"/>
          <w:sz w:val="24"/>
          <w:szCs w:val="24"/>
        </w:rPr>
        <w:t>n</w:t>
      </w:r>
      <w:r w:rsidR="00A45F7C" w:rsidRPr="001E64D9">
        <w:rPr>
          <w:rFonts w:ascii="Arial" w:eastAsia="Times New Roman" w:hAnsi="Arial" w:cs="Arial"/>
          <w:sz w:val="24"/>
          <w:szCs w:val="24"/>
        </w:rPr>
        <w:t>o que diz respeito ao Pregão Eletrônico</w:t>
      </w:r>
      <w:r w:rsidRPr="001E64D9">
        <w:rPr>
          <w:rFonts w:ascii="Arial" w:eastAsia="Times New Roman" w:hAnsi="Arial" w:cs="Arial"/>
          <w:sz w:val="24"/>
          <w:szCs w:val="24"/>
        </w:rPr>
        <w:t xml:space="preserve">, </w:t>
      </w:r>
      <w:r w:rsidR="008A7769" w:rsidRPr="001E64D9">
        <w:rPr>
          <w:rFonts w:ascii="Arial" w:eastAsia="Times New Roman" w:hAnsi="Arial" w:cs="Arial"/>
          <w:sz w:val="24"/>
          <w:szCs w:val="24"/>
        </w:rPr>
        <w:t>regulamentada</w:t>
      </w:r>
      <w:r w:rsidR="00A45F7C" w:rsidRPr="001E64D9">
        <w:rPr>
          <w:rFonts w:ascii="Arial" w:eastAsia="Times New Roman" w:hAnsi="Arial" w:cs="Arial"/>
          <w:sz w:val="24"/>
          <w:szCs w:val="24"/>
        </w:rPr>
        <w:t xml:space="preserve"> pelo </w:t>
      </w:r>
      <w:r w:rsidRPr="001E64D9">
        <w:rPr>
          <w:rFonts w:ascii="Arial" w:eastAsia="Times New Roman" w:hAnsi="Arial" w:cs="Arial"/>
          <w:b/>
          <w:bCs/>
          <w:sz w:val="24"/>
          <w:szCs w:val="24"/>
        </w:rPr>
        <w:t>Decreto Municipal nº 51.078/2022</w:t>
      </w:r>
      <w:r w:rsidRPr="001E64D9">
        <w:rPr>
          <w:rFonts w:ascii="Arial" w:eastAsia="Times New Roman" w:hAnsi="Arial" w:cs="Arial"/>
          <w:sz w:val="24"/>
          <w:szCs w:val="24"/>
        </w:rPr>
        <w:t>,</w:t>
      </w:r>
      <w:r w:rsidR="008A7769" w:rsidRPr="001E64D9">
        <w:rPr>
          <w:rFonts w:ascii="Arial" w:eastAsia="Times New Roman" w:hAnsi="Arial" w:cs="Arial"/>
          <w:sz w:val="24"/>
          <w:szCs w:val="24"/>
        </w:rPr>
        <w:t xml:space="preserve"> bem como</w:t>
      </w:r>
      <w:r w:rsidRPr="001E64D9">
        <w:rPr>
          <w:rFonts w:ascii="Arial" w:eastAsia="Times New Roman" w:hAnsi="Arial" w:cs="Arial"/>
          <w:sz w:val="24"/>
          <w:szCs w:val="24"/>
        </w:rPr>
        <w:t xml:space="preserve"> pela </w:t>
      </w:r>
      <w:r w:rsidRPr="001E64D9">
        <w:rPr>
          <w:rFonts w:ascii="Arial" w:eastAsia="Times New Roman" w:hAnsi="Arial" w:cs="Arial"/>
          <w:b/>
          <w:bCs/>
          <w:sz w:val="24"/>
          <w:szCs w:val="24"/>
        </w:rPr>
        <w:t>Lei Complementar Federal nº 123/2006</w:t>
      </w:r>
      <w:r w:rsidRPr="001E64D9">
        <w:rPr>
          <w:rFonts w:ascii="Arial" w:eastAsia="Times New Roman" w:hAnsi="Arial" w:cs="Arial"/>
          <w:sz w:val="24"/>
          <w:szCs w:val="24"/>
        </w:rPr>
        <w:t xml:space="preserve"> – Estatuto Nacional da Microempresa e da Empresa de Pequeno Porte, regulamentada pelo Decreto Rio nº 31.349/2009, pela </w:t>
      </w:r>
      <w:r w:rsidRPr="001E64D9">
        <w:rPr>
          <w:rFonts w:ascii="Arial" w:eastAsia="Times New Roman" w:hAnsi="Arial" w:cs="Arial"/>
          <w:b/>
          <w:bCs/>
          <w:sz w:val="24"/>
          <w:szCs w:val="24"/>
        </w:rPr>
        <w:t>Lei Complementar Federal nº 101/2000</w:t>
      </w:r>
      <w:r w:rsidRPr="001E64D9">
        <w:rPr>
          <w:rFonts w:ascii="Arial" w:eastAsia="Times New Roman" w:hAnsi="Arial" w:cs="Arial"/>
          <w:sz w:val="24"/>
          <w:szCs w:val="24"/>
        </w:rPr>
        <w:t xml:space="preserve"> – Lei de Responsabilidade Fiscal, pelo Código de Defesa do Consumidor, instituído pela </w:t>
      </w:r>
      <w:r w:rsidRPr="001E64D9">
        <w:rPr>
          <w:rFonts w:ascii="Arial" w:eastAsia="Times New Roman" w:hAnsi="Arial" w:cs="Arial"/>
          <w:b/>
          <w:bCs/>
          <w:sz w:val="24"/>
          <w:szCs w:val="24"/>
        </w:rPr>
        <w:t>Lei Federal nº 8.078/90</w:t>
      </w:r>
      <w:r w:rsidRPr="001E64D9">
        <w:rPr>
          <w:rFonts w:ascii="Arial" w:eastAsia="Times New Roman" w:hAnsi="Arial" w:cs="Arial"/>
          <w:sz w:val="24"/>
          <w:szCs w:val="24"/>
        </w:rPr>
        <w:t xml:space="preserve"> e suas alterações, pelo Código de Administração Financeira e Contabilidade Pública do Município do Rio de Janeiro – CAF, instituído pela </w:t>
      </w:r>
      <w:r w:rsidRPr="001E64D9">
        <w:rPr>
          <w:rFonts w:ascii="Arial" w:eastAsia="Times New Roman" w:hAnsi="Arial" w:cs="Arial"/>
          <w:b/>
          <w:bCs/>
          <w:sz w:val="24"/>
          <w:szCs w:val="24"/>
        </w:rPr>
        <w:t>Lei nº 207/80</w:t>
      </w:r>
      <w:r w:rsidRPr="001E64D9">
        <w:rPr>
          <w:rFonts w:ascii="Arial" w:eastAsia="Times New Roman" w:hAnsi="Arial" w:cs="Arial"/>
          <w:sz w:val="24"/>
          <w:szCs w:val="24"/>
        </w:rPr>
        <w:t xml:space="preserve">, e suas alterações, ratificadas pela </w:t>
      </w:r>
      <w:r w:rsidRPr="001E64D9">
        <w:rPr>
          <w:rFonts w:ascii="Arial" w:eastAsia="Times New Roman" w:hAnsi="Arial" w:cs="Arial"/>
          <w:b/>
          <w:bCs/>
          <w:sz w:val="24"/>
          <w:szCs w:val="24"/>
        </w:rPr>
        <w:t>Lei Complementar nº 1/90</w:t>
      </w:r>
      <w:r w:rsidRPr="001E64D9">
        <w:rPr>
          <w:rFonts w:ascii="Arial" w:eastAsia="Times New Roman" w:hAnsi="Arial" w:cs="Arial"/>
          <w:sz w:val="24"/>
          <w:szCs w:val="24"/>
        </w:rPr>
        <w:t xml:space="preserve">, pelo Regulamento Geral do Código supra citado – RGCAF, aprovado pelo </w:t>
      </w:r>
      <w:r w:rsidRPr="001E64D9">
        <w:rPr>
          <w:rFonts w:ascii="Arial" w:eastAsia="Times New Roman" w:hAnsi="Arial" w:cs="Arial"/>
          <w:b/>
          <w:bCs/>
          <w:sz w:val="24"/>
          <w:szCs w:val="24"/>
        </w:rPr>
        <w:t>Decreto Municipal nº 3.221/81</w:t>
      </w:r>
      <w:r w:rsidRPr="001E64D9">
        <w:rPr>
          <w:rFonts w:ascii="Arial" w:eastAsia="Times New Roman" w:hAnsi="Arial" w:cs="Arial"/>
          <w:sz w:val="24"/>
          <w:szCs w:val="24"/>
        </w:rPr>
        <w:t xml:space="preserve">, e suas alterações, pela </w:t>
      </w:r>
      <w:r w:rsidRPr="001E64D9">
        <w:rPr>
          <w:rFonts w:ascii="Arial" w:eastAsia="Times New Roman" w:hAnsi="Arial" w:cs="Arial"/>
          <w:b/>
          <w:bCs/>
          <w:sz w:val="24"/>
          <w:szCs w:val="24"/>
        </w:rPr>
        <w:t>Lei Municipal nº</w:t>
      </w:r>
      <w:r w:rsidRPr="001E64D9">
        <w:rPr>
          <w:rFonts w:ascii="Arial" w:eastAsia="Times New Roman" w:hAnsi="Arial" w:cs="Arial"/>
          <w:sz w:val="24"/>
          <w:szCs w:val="24"/>
        </w:rPr>
        <w:t xml:space="preserve"> </w:t>
      </w:r>
      <w:r w:rsidRPr="001E64D9">
        <w:rPr>
          <w:rFonts w:ascii="Arial" w:eastAsia="Times New Roman" w:hAnsi="Arial" w:cs="Arial"/>
          <w:b/>
          <w:bCs/>
          <w:sz w:val="24"/>
          <w:szCs w:val="24"/>
        </w:rPr>
        <w:t>2.816/1999</w:t>
      </w:r>
      <w:r w:rsidRPr="001E64D9">
        <w:rPr>
          <w:rFonts w:ascii="Arial" w:eastAsia="Times New Roman" w:hAnsi="Arial" w:cs="Arial"/>
          <w:sz w:val="24"/>
          <w:szCs w:val="24"/>
        </w:rPr>
        <w:t xml:space="preserve">, </w:t>
      </w:r>
      <w:r w:rsidRPr="001E64D9">
        <w:rPr>
          <w:rFonts w:ascii="Arial" w:eastAsia="Times New Roman" w:hAnsi="Arial" w:cs="Arial"/>
          <w:b/>
          <w:bCs/>
          <w:sz w:val="24"/>
          <w:szCs w:val="24"/>
        </w:rPr>
        <w:t>Lei Municipal nº</w:t>
      </w:r>
      <w:r w:rsidRPr="001E64D9">
        <w:rPr>
          <w:rFonts w:ascii="Arial" w:eastAsia="Times New Roman" w:hAnsi="Arial" w:cs="Arial"/>
          <w:sz w:val="24"/>
          <w:szCs w:val="24"/>
        </w:rPr>
        <w:t xml:space="preserve"> </w:t>
      </w:r>
      <w:r w:rsidRPr="001E64D9">
        <w:rPr>
          <w:rFonts w:ascii="Arial" w:eastAsia="Times New Roman" w:hAnsi="Arial" w:cs="Arial"/>
          <w:b/>
          <w:bCs/>
          <w:sz w:val="24"/>
          <w:szCs w:val="24"/>
        </w:rPr>
        <w:t>4.978/2008</w:t>
      </w:r>
      <w:r w:rsidRPr="001E64D9">
        <w:rPr>
          <w:rFonts w:ascii="Arial" w:eastAsia="Times New Roman" w:hAnsi="Arial" w:cs="Arial"/>
          <w:sz w:val="24"/>
          <w:szCs w:val="24"/>
        </w:rPr>
        <w:t xml:space="preserve"> e pelos </w:t>
      </w:r>
      <w:r w:rsidRPr="001E64D9">
        <w:rPr>
          <w:rFonts w:ascii="Arial" w:eastAsia="Times New Roman" w:hAnsi="Arial" w:cs="Arial"/>
          <w:b/>
          <w:bCs/>
          <w:sz w:val="24"/>
          <w:szCs w:val="24"/>
        </w:rPr>
        <w:t>Decretos Municipais nº 17.907/1999,</w:t>
      </w:r>
      <w:r w:rsidR="00A45F7C" w:rsidRPr="001E64D9">
        <w:rPr>
          <w:rFonts w:ascii="Arial" w:eastAsia="Times New Roman" w:hAnsi="Arial" w:cs="Arial"/>
          <w:b/>
          <w:bCs/>
          <w:sz w:val="24"/>
          <w:szCs w:val="24"/>
        </w:rPr>
        <w:t xml:space="preserve"> 18.835/2000, 21.083/2002, </w:t>
      </w:r>
      <w:r w:rsidR="00415CF0" w:rsidRPr="001E64D9">
        <w:rPr>
          <w:rFonts w:ascii="Arial" w:eastAsia="Times New Roman" w:hAnsi="Arial" w:cs="Arial"/>
          <w:b/>
          <w:bCs/>
          <w:sz w:val="24"/>
          <w:szCs w:val="24"/>
        </w:rPr>
        <w:t>27.715/2007,</w:t>
      </w:r>
      <w:r w:rsidR="00401FC1" w:rsidRPr="001E64D9">
        <w:rPr>
          <w:rFonts w:ascii="Arial" w:eastAsia="Times New Roman" w:hAnsi="Arial" w:cs="Arial"/>
          <w:b/>
          <w:bCs/>
          <w:sz w:val="24"/>
          <w:szCs w:val="24"/>
        </w:rPr>
        <w:t xml:space="preserve"> 31.349/2009,</w:t>
      </w:r>
      <w:r w:rsidR="00415CF0" w:rsidRPr="001E64D9">
        <w:rPr>
          <w:rFonts w:ascii="Arial" w:eastAsia="Times New Roman" w:hAnsi="Arial" w:cs="Arial"/>
          <w:b/>
          <w:bCs/>
          <w:sz w:val="24"/>
          <w:szCs w:val="24"/>
        </w:rPr>
        <w:t xml:space="preserve"> 40.285/2015</w:t>
      </w:r>
      <w:r w:rsidR="00F318F6" w:rsidRPr="001E64D9">
        <w:rPr>
          <w:rFonts w:ascii="Arial" w:eastAsia="Times New Roman" w:hAnsi="Arial" w:cs="Arial"/>
          <w:b/>
          <w:bCs/>
          <w:sz w:val="24"/>
          <w:szCs w:val="24"/>
        </w:rPr>
        <w:t>, 40.286/201</w:t>
      </w:r>
      <w:r w:rsidR="00C2758A" w:rsidRPr="001E64D9">
        <w:rPr>
          <w:rFonts w:ascii="Arial" w:eastAsia="Times New Roman" w:hAnsi="Arial" w:cs="Arial"/>
          <w:b/>
          <w:bCs/>
          <w:sz w:val="24"/>
          <w:szCs w:val="24"/>
        </w:rPr>
        <w:t>5</w:t>
      </w:r>
      <w:r w:rsidR="00F318F6" w:rsidRPr="001E64D9">
        <w:rPr>
          <w:rFonts w:ascii="Arial" w:eastAsia="Times New Roman" w:hAnsi="Arial" w:cs="Arial"/>
          <w:b/>
          <w:bCs/>
          <w:sz w:val="24"/>
          <w:szCs w:val="24"/>
        </w:rPr>
        <w:t>,</w:t>
      </w:r>
      <w:r w:rsidR="00067DC3" w:rsidRPr="001E64D9">
        <w:rPr>
          <w:rFonts w:ascii="Arial" w:eastAsia="Times New Roman" w:hAnsi="Arial" w:cs="Arial"/>
          <w:b/>
          <w:bCs/>
          <w:sz w:val="24"/>
          <w:szCs w:val="24"/>
        </w:rPr>
        <w:t xml:space="preserve"> 43.612/2017,</w:t>
      </w:r>
      <w:r w:rsidR="00F318F6" w:rsidRPr="001E64D9">
        <w:rPr>
          <w:rFonts w:ascii="Arial" w:eastAsia="Times New Roman" w:hAnsi="Arial" w:cs="Arial"/>
          <w:b/>
          <w:bCs/>
          <w:sz w:val="24"/>
          <w:szCs w:val="24"/>
        </w:rPr>
        <w:t xml:space="preserve"> 46.</w:t>
      </w:r>
      <w:r w:rsidR="00401FC1" w:rsidRPr="001E64D9">
        <w:rPr>
          <w:rFonts w:ascii="Arial" w:eastAsia="Times New Roman" w:hAnsi="Arial" w:cs="Arial"/>
          <w:b/>
          <w:bCs/>
          <w:sz w:val="24"/>
          <w:szCs w:val="24"/>
        </w:rPr>
        <w:t>195</w:t>
      </w:r>
      <w:r w:rsidR="00F318F6" w:rsidRPr="001E64D9">
        <w:rPr>
          <w:rFonts w:ascii="Arial" w:eastAsia="Times New Roman" w:hAnsi="Arial" w:cs="Arial"/>
          <w:b/>
          <w:bCs/>
          <w:sz w:val="24"/>
          <w:szCs w:val="24"/>
        </w:rPr>
        <w:t>/2019,</w:t>
      </w:r>
      <w:r w:rsidR="00415CF0" w:rsidRPr="001E64D9">
        <w:rPr>
          <w:rFonts w:ascii="Arial" w:eastAsia="Times New Roman" w:hAnsi="Arial" w:cs="Arial"/>
          <w:b/>
          <w:bCs/>
          <w:sz w:val="24"/>
          <w:szCs w:val="24"/>
        </w:rPr>
        <w:t xml:space="preserve"> </w:t>
      </w:r>
      <w:r w:rsidRPr="001E64D9">
        <w:rPr>
          <w:rFonts w:ascii="Arial" w:eastAsia="Times New Roman" w:hAnsi="Arial" w:cs="Arial"/>
          <w:b/>
          <w:bCs/>
          <w:sz w:val="24"/>
          <w:szCs w:val="24"/>
        </w:rPr>
        <w:t>49.415/2021</w:t>
      </w:r>
      <w:r w:rsidR="008F53AF" w:rsidRPr="001E64D9">
        <w:rPr>
          <w:rFonts w:ascii="Arial" w:eastAsia="Times New Roman" w:hAnsi="Arial" w:cs="Arial"/>
          <w:b/>
          <w:bCs/>
          <w:sz w:val="24"/>
          <w:szCs w:val="24"/>
        </w:rPr>
        <w:t>,</w:t>
      </w:r>
      <w:r w:rsidRPr="001E64D9">
        <w:rPr>
          <w:rFonts w:ascii="Arial" w:eastAsia="Times New Roman" w:hAnsi="Arial" w:cs="Arial"/>
          <w:b/>
          <w:bCs/>
          <w:sz w:val="24"/>
          <w:szCs w:val="24"/>
        </w:rPr>
        <w:t xml:space="preserve"> 51.260/2022</w:t>
      </w:r>
      <w:r w:rsidRPr="001E64D9">
        <w:rPr>
          <w:rFonts w:ascii="Arial" w:eastAsia="Times New Roman" w:hAnsi="Arial" w:cs="Arial"/>
          <w:sz w:val="24"/>
          <w:szCs w:val="24"/>
        </w:rPr>
        <w:t>,</w:t>
      </w:r>
      <w:r w:rsidR="008F53AF" w:rsidRPr="001E64D9">
        <w:rPr>
          <w:rFonts w:ascii="Arial" w:eastAsia="Times New Roman" w:hAnsi="Arial" w:cs="Arial"/>
          <w:sz w:val="24"/>
          <w:szCs w:val="24"/>
        </w:rPr>
        <w:t xml:space="preserve"> </w:t>
      </w:r>
      <w:r w:rsidR="008F53AF" w:rsidRPr="001E64D9">
        <w:rPr>
          <w:rFonts w:ascii="Arial" w:eastAsia="Times New Roman" w:hAnsi="Arial" w:cs="Arial"/>
          <w:b/>
          <w:bCs/>
          <w:sz w:val="24"/>
          <w:szCs w:val="24"/>
        </w:rPr>
        <w:t>51.629/2022 e 51.632/2022,</w:t>
      </w:r>
      <w:r w:rsidRPr="001E64D9">
        <w:rPr>
          <w:rFonts w:ascii="Arial" w:eastAsia="Times New Roman" w:hAnsi="Arial" w:cs="Arial"/>
          <w:sz w:val="24"/>
          <w:szCs w:val="24"/>
        </w:rPr>
        <w:t xml:space="preserve"> com suas alterações posteriores, bem como pelos preceitos de Direito Privado, pelas normas de </w:t>
      </w:r>
      <w:r w:rsidRPr="001E64D9">
        <w:rPr>
          <w:rFonts w:ascii="Arial" w:eastAsia="Times New Roman" w:hAnsi="Arial" w:cs="Arial"/>
          <w:sz w:val="24"/>
          <w:szCs w:val="24"/>
        </w:rPr>
        <w:lastRenderedPageBreak/>
        <w:t xml:space="preserve">direito penal contidas nos artigos </w:t>
      </w:r>
      <w:r w:rsidRPr="001E64D9">
        <w:rPr>
          <w:rFonts w:ascii="Arial" w:eastAsia="Times New Roman" w:hAnsi="Arial" w:cs="Arial"/>
          <w:b/>
          <w:bCs/>
          <w:sz w:val="24"/>
          <w:szCs w:val="24"/>
        </w:rPr>
        <w:t>337-E a 337-P do Decreto-Lei nº 2.848/1940</w:t>
      </w:r>
      <w:r w:rsidRPr="001E64D9">
        <w:rPr>
          <w:rFonts w:ascii="Arial" w:eastAsia="Times New Roman" w:hAnsi="Arial" w:cs="Arial"/>
          <w:sz w:val="24"/>
          <w:szCs w:val="24"/>
        </w:rPr>
        <w:t xml:space="preserve"> (Código Penal), pelas disposições do </w:t>
      </w:r>
      <w:r w:rsidRPr="001E64D9">
        <w:rPr>
          <w:rFonts w:ascii="Arial" w:eastAsia="Times New Roman" w:hAnsi="Arial" w:cs="Arial"/>
          <w:b/>
          <w:bCs/>
          <w:sz w:val="24"/>
          <w:szCs w:val="24"/>
        </w:rPr>
        <w:t xml:space="preserve">Regulamento de Licitações e Contratos da </w:t>
      </w:r>
      <w:r w:rsidR="00A45F7C" w:rsidRPr="001E64D9">
        <w:rPr>
          <w:rFonts w:ascii="Arial" w:eastAsia="Times New Roman" w:hAnsi="Arial" w:cs="Arial"/>
          <w:b/>
          <w:bCs/>
          <w:sz w:val="24"/>
          <w:szCs w:val="24"/>
        </w:rPr>
        <w:t>MULTIRIO</w:t>
      </w:r>
      <w:r w:rsidR="008F53AF" w:rsidRPr="001E64D9">
        <w:rPr>
          <w:rFonts w:ascii="Arial" w:eastAsia="Times New Roman" w:hAnsi="Arial" w:cs="Arial"/>
          <w:sz w:val="24"/>
          <w:szCs w:val="24"/>
        </w:rPr>
        <w:t xml:space="preserve"> e pelo estabelecido</w:t>
      </w:r>
      <w:r w:rsidRPr="001E64D9">
        <w:rPr>
          <w:rFonts w:ascii="Arial" w:eastAsia="Times New Roman" w:hAnsi="Arial" w:cs="Arial"/>
          <w:sz w:val="24"/>
          <w:szCs w:val="24"/>
        </w:rPr>
        <w:t xml:space="preserve"> </w:t>
      </w:r>
      <w:r w:rsidR="008F53AF" w:rsidRPr="001E64D9">
        <w:rPr>
          <w:rFonts w:ascii="Arial" w:eastAsia="Times New Roman" w:hAnsi="Arial" w:cs="Arial"/>
          <w:sz w:val="24"/>
          <w:szCs w:val="24"/>
        </w:rPr>
        <w:t>n</w:t>
      </w:r>
      <w:r w:rsidRPr="001E64D9">
        <w:rPr>
          <w:rFonts w:ascii="Arial" w:eastAsia="Times New Roman" w:hAnsi="Arial" w:cs="Arial"/>
          <w:sz w:val="24"/>
          <w:szCs w:val="24"/>
        </w:rPr>
        <w:t xml:space="preserve">este Edital e </w:t>
      </w:r>
      <w:r w:rsidR="008F53AF" w:rsidRPr="001E64D9">
        <w:rPr>
          <w:rFonts w:ascii="Arial" w:eastAsia="Times New Roman" w:hAnsi="Arial" w:cs="Arial"/>
          <w:sz w:val="24"/>
          <w:szCs w:val="24"/>
        </w:rPr>
        <w:t>em</w:t>
      </w:r>
      <w:r w:rsidRPr="001E64D9">
        <w:rPr>
          <w:rFonts w:ascii="Arial" w:eastAsia="Times New Roman" w:hAnsi="Arial" w:cs="Arial"/>
          <w:sz w:val="24"/>
          <w:szCs w:val="24"/>
        </w:rPr>
        <w:t xml:space="preserve"> seus Anexos, normas que as licitantes declaram conhecer e a elas se sujeitarem incondicional e irrestritamente.</w:t>
      </w:r>
    </w:p>
    <w:p w14:paraId="0000001A" w14:textId="68E6051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 – A presente licitação será processada exclusivamente por meio eletrônico, sendo utilizado o</w:t>
      </w:r>
      <w:r w:rsidR="0002309B" w:rsidRPr="001E64D9">
        <w:rPr>
          <w:rFonts w:ascii="Arial" w:eastAsia="Times New Roman" w:hAnsi="Arial" w:cs="Arial"/>
          <w:color w:val="000000"/>
          <w:sz w:val="24"/>
          <w:szCs w:val="24"/>
        </w:rPr>
        <w:t xml:space="preserve"> Portal de Compras do Governo Federal, disponibilizado e processado no endereço eletrônico https://www.gov.br/compras/pt-br, mantido pelo Governo Federal, e regulamentado pelo Decreto Federal nº 10.024/2019, a que as licitantes interessadas se submetem, devendo providenciar o seu credenciamento junto ao referido sistema, no sítio antes indicado, para obtenção da chave de identificação e da senha, antes da data determinada para a realização do Pregão Eletrônico</w:t>
      </w:r>
      <w:r w:rsidRPr="001E64D9">
        <w:rPr>
          <w:rFonts w:ascii="Arial" w:eastAsia="Times New Roman" w:hAnsi="Arial" w:cs="Arial"/>
          <w:color w:val="000000"/>
          <w:sz w:val="24"/>
          <w:szCs w:val="24"/>
        </w:rPr>
        <w:t xml:space="preserve">. </w:t>
      </w:r>
    </w:p>
    <w:p w14:paraId="0000001C" w14:textId="074950F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1.3.1 – </w:t>
      </w:r>
      <w:r w:rsidR="0002309B" w:rsidRPr="001E64D9">
        <w:rPr>
          <w:rFonts w:ascii="Arial" w:eastAsia="Times New Roman" w:hAnsi="Arial" w:cs="Arial"/>
          <w:color w:val="000000"/>
          <w:sz w:val="24"/>
          <w:szCs w:val="24"/>
        </w:rPr>
        <w:t>O Edital será disponibilizado no Portal de Compras do Governo Federal, no endereço eletrônico https://www.gov.br/compras/pt-br, bem como no Portal de Compras da Prefeitura da Cidade do Rio de Janeiro (E-Compras-Rio), no endereço eletrônico http://ecomprasrio.rio.rj.gov.br.</w:t>
      </w:r>
    </w:p>
    <w:p w14:paraId="0000001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1.4 – As retificações do Edital obrigarão todas as licitantes e serão divulgadas pelos mesmos meios de divulgação do Edital.</w:t>
      </w:r>
    </w:p>
    <w:p w14:paraId="00000020" w14:textId="1769588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 – A licitação que é objeto do presente Edital poderá ser adiada ou revogada por razões de interesse público, sem que caiba às licitantes qualquer direito a reclamação ou indenização por estes motivos, de acordo com o art. 387 do RGCAF c/c o art. 62 da Lei n°. 13.303/2016 e com o art. 73 do Decreto Municipal n°. 44.698/18.</w:t>
      </w:r>
    </w:p>
    <w:p w14:paraId="00000022" w14:textId="75A04E3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1.5.1 –</w:t>
      </w:r>
      <w:r w:rsidR="001444BA" w:rsidRPr="001E64D9">
        <w:rPr>
          <w:rFonts w:ascii="Arial" w:eastAsia="Times New Roman" w:hAnsi="Arial" w:cs="Arial"/>
          <w:color w:val="000000"/>
          <w:sz w:val="24"/>
          <w:szCs w:val="24"/>
        </w:rPr>
        <w:t xml:space="preserve"> Depois de iniciada a fase de apresentação de lances ou propostas, a revogação ou a anulação da licitação somente será efetivada depois de se conceder aos licitantes que manifestarem o interesse em </w:t>
      </w:r>
      <w:r w:rsidR="00C5382B" w:rsidRPr="001E64D9">
        <w:rPr>
          <w:rFonts w:ascii="Arial" w:eastAsia="Times New Roman" w:hAnsi="Arial" w:cs="Arial"/>
          <w:color w:val="000000"/>
          <w:sz w:val="24"/>
          <w:szCs w:val="24"/>
        </w:rPr>
        <w:t xml:space="preserve">contestar, o prazo de </w:t>
      </w:r>
      <w:r w:rsidR="008E7316" w:rsidRPr="001E64D9">
        <w:rPr>
          <w:rFonts w:ascii="Arial" w:eastAsia="Times New Roman" w:hAnsi="Arial" w:cs="Arial"/>
          <w:color w:val="000000"/>
          <w:sz w:val="24"/>
          <w:szCs w:val="24"/>
        </w:rPr>
        <w:t>5</w:t>
      </w:r>
      <w:r w:rsidR="00C5382B" w:rsidRPr="001E64D9">
        <w:rPr>
          <w:rFonts w:ascii="Arial" w:eastAsia="Times New Roman" w:hAnsi="Arial" w:cs="Arial"/>
          <w:color w:val="000000"/>
          <w:sz w:val="24"/>
          <w:szCs w:val="24"/>
        </w:rPr>
        <w:t xml:space="preserve"> (</w:t>
      </w:r>
      <w:r w:rsidR="008E7316" w:rsidRPr="001E64D9">
        <w:rPr>
          <w:rFonts w:ascii="Arial" w:eastAsia="Times New Roman" w:hAnsi="Arial" w:cs="Arial"/>
          <w:color w:val="000000"/>
          <w:sz w:val="24"/>
          <w:szCs w:val="24"/>
        </w:rPr>
        <w:t>cinco</w:t>
      </w:r>
      <w:r w:rsidR="00C5382B" w:rsidRPr="001E64D9">
        <w:rPr>
          <w:rFonts w:ascii="Arial" w:eastAsia="Times New Roman" w:hAnsi="Arial" w:cs="Arial"/>
          <w:color w:val="000000"/>
          <w:sz w:val="24"/>
          <w:szCs w:val="24"/>
        </w:rPr>
        <w:t xml:space="preserve">) dias úteis para o </w:t>
      </w:r>
      <w:r w:rsidRPr="001E64D9">
        <w:rPr>
          <w:rFonts w:ascii="Arial" w:eastAsia="Times New Roman" w:hAnsi="Arial" w:cs="Arial"/>
          <w:color w:val="000000"/>
          <w:sz w:val="24"/>
          <w:szCs w:val="24"/>
        </w:rPr>
        <w:t>exercício do direito ao contraditório e à ampla defesa</w:t>
      </w:r>
      <w:r w:rsidR="00C5382B" w:rsidRPr="001E64D9">
        <w:rPr>
          <w:rFonts w:ascii="Arial" w:eastAsia="Times New Roman" w:hAnsi="Arial" w:cs="Arial"/>
          <w:color w:val="000000"/>
          <w:sz w:val="24"/>
          <w:szCs w:val="24"/>
        </w:rPr>
        <w:t xml:space="preserve">. </w:t>
      </w:r>
    </w:p>
    <w:p w14:paraId="00000026" w14:textId="064678B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1.6 – </w:t>
      </w:r>
      <w:r w:rsidR="00816DA8" w:rsidRPr="001E64D9">
        <w:rPr>
          <w:rFonts w:ascii="Arial" w:eastAsia="Times New Roman" w:hAnsi="Arial" w:cs="Arial"/>
          <w:color w:val="000000"/>
          <w:sz w:val="24"/>
          <w:szCs w:val="24"/>
        </w:rPr>
        <w:t>O</w:t>
      </w:r>
      <w:r w:rsidRPr="001E64D9">
        <w:rPr>
          <w:rFonts w:ascii="Arial" w:eastAsia="Times New Roman" w:hAnsi="Arial" w:cs="Arial"/>
          <w:color w:val="000000"/>
          <w:sz w:val="24"/>
          <w:szCs w:val="24"/>
        </w:rPr>
        <w:t xml:space="preserve">s pedidos de esclarecimentos referentes ao processo licitatório serão enviados ao pregoeiro, até </w:t>
      </w:r>
      <w:r w:rsidR="008E7316" w:rsidRPr="001E64D9">
        <w:rPr>
          <w:rFonts w:ascii="Arial" w:eastAsia="Times New Roman" w:hAnsi="Arial" w:cs="Arial"/>
          <w:color w:val="000000"/>
          <w:sz w:val="24"/>
          <w:szCs w:val="24"/>
        </w:rPr>
        <w:t>3</w:t>
      </w:r>
      <w:r w:rsidRPr="001E64D9">
        <w:rPr>
          <w:rFonts w:ascii="Arial" w:eastAsia="Times New Roman" w:hAnsi="Arial" w:cs="Arial"/>
          <w:color w:val="000000"/>
          <w:sz w:val="24"/>
          <w:szCs w:val="24"/>
        </w:rPr>
        <w:t xml:space="preserve"> (</w:t>
      </w:r>
      <w:r w:rsidR="008E7316" w:rsidRPr="001E64D9">
        <w:rPr>
          <w:rFonts w:ascii="Arial" w:eastAsia="Times New Roman" w:hAnsi="Arial" w:cs="Arial"/>
          <w:color w:val="000000"/>
          <w:sz w:val="24"/>
          <w:szCs w:val="24"/>
        </w:rPr>
        <w:t>três</w:t>
      </w:r>
      <w:r w:rsidRPr="001E64D9">
        <w:rPr>
          <w:rFonts w:ascii="Arial" w:eastAsia="Times New Roman" w:hAnsi="Arial" w:cs="Arial"/>
          <w:color w:val="000000"/>
          <w:sz w:val="24"/>
          <w:szCs w:val="24"/>
        </w:rPr>
        <w:t xml:space="preserve">) dias úteis anteriores à data fixada para abertura da sessão </w:t>
      </w:r>
      <w:r w:rsidRPr="001E64D9">
        <w:rPr>
          <w:rFonts w:ascii="Arial" w:eastAsia="Times New Roman" w:hAnsi="Arial" w:cs="Arial"/>
          <w:color w:val="000000"/>
          <w:sz w:val="24"/>
          <w:szCs w:val="24"/>
        </w:rPr>
        <w:lastRenderedPageBreak/>
        <w:t xml:space="preserve">pública, por meio eletrônico, endereçado ao correio eletrônico </w:t>
      </w:r>
      <w:r w:rsidR="000A3935" w:rsidRPr="001E64D9">
        <w:rPr>
          <w:rFonts w:ascii="Arial" w:eastAsia="Times New Roman" w:hAnsi="Arial" w:cs="Arial"/>
          <w:color w:val="0000FF"/>
          <w:sz w:val="24"/>
          <w:szCs w:val="24"/>
          <w:u w:val="single"/>
        </w:rPr>
        <w:t>pregoeiro.multirio@gmail.com.</w:t>
      </w:r>
      <w:r w:rsidRPr="001E64D9">
        <w:rPr>
          <w:rFonts w:ascii="Arial" w:eastAsia="Times New Roman" w:hAnsi="Arial" w:cs="Arial"/>
          <w:color w:val="000000"/>
          <w:sz w:val="24"/>
          <w:szCs w:val="24"/>
        </w:rPr>
        <w:t xml:space="preserve"> </w:t>
      </w:r>
    </w:p>
    <w:p w14:paraId="00000028" w14:textId="08A73B7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w:t>
      </w:r>
      <w:r w:rsidR="00816DA8" w:rsidRPr="001E64D9">
        <w:rPr>
          <w:rFonts w:ascii="Arial" w:eastAsia="Times New Roman" w:hAnsi="Arial" w:cs="Arial"/>
          <w:color w:val="000000"/>
          <w:sz w:val="24"/>
          <w:szCs w:val="24"/>
        </w:rPr>
        <w:t>6</w:t>
      </w:r>
      <w:r w:rsidRPr="001E64D9">
        <w:rPr>
          <w:rFonts w:ascii="Arial" w:eastAsia="Times New Roman" w:hAnsi="Arial" w:cs="Arial"/>
          <w:color w:val="000000"/>
          <w:sz w:val="24"/>
          <w:szCs w:val="24"/>
        </w:rPr>
        <w:t>.1 – O pregoeiro responderá aos pedidos de esclarecimentos no prazo de 3 (três) dias úteis, contado da data de recebimento do pedido</w:t>
      </w:r>
      <w:r w:rsidR="000A3935"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e poderá requisitar subsídios formais aos responsáveis pela elaboração do </w:t>
      </w:r>
      <w:r w:rsidR="00741D5E"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 e dos anexos.  As respostas aos pedidos de esclarecimentos serão divulgadas pelo sistema e vincularão os participantes e a Administração.</w:t>
      </w:r>
    </w:p>
    <w:p w14:paraId="0000002A" w14:textId="016EB7E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FF"/>
          <w:sz w:val="24"/>
          <w:szCs w:val="24"/>
          <w:u w:val="single"/>
        </w:rPr>
      </w:pPr>
      <w:r w:rsidRPr="001E64D9">
        <w:rPr>
          <w:rFonts w:ascii="Arial" w:eastAsia="Times New Roman" w:hAnsi="Arial" w:cs="Arial"/>
          <w:color w:val="000000"/>
          <w:sz w:val="24"/>
          <w:szCs w:val="24"/>
        </w:rPr>
        <w:t>1.</w:t>
      </w:r>
      <w:r w:rsidR="00816DA8"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ab/>
        <w:t xml:space="preserve">Os interessados poderão formular impugnações até </w:t>
      </w:r>
      <w:r w:rsidR="008C3325" w:rsidRPr="001E64D9">
        <w:rPr>
          <w:rFonts w:ascii="Arial" w:eastAsia="Times New Roman" w:hAnsi="Arial" w:cs="Arial"/>
          <w:color w:val="000000"/>
          <w:sz w:val="24"/>
          <w:szCs w:val="24"/>
        </w:rPr>
        <w:t>5</w:t>
      </w:r>
      <w:r w:rsidRPr="001E64D9">
        <w:rPr>
          <w:rFonts w:ascii="Arial" w:eastAsia="Times New Roman" w:hAnsi="Arial" w:cs="Arial"/>
          <w:color w:val="000000"/>
          <w:sz w:val="24"/>
          <w:szCs w:val="24"/>
        </w:rPr>
        <w:t xml:space="preserve"> (</w:t>
      </w:r>
      <w:r w:rsidR="008C3325" w:rsidRPr="001E64D9">
        <w:rPr>
          <w:rFonts w:ascii="Arial" w:eastAsia="Times New Roman" w:hAnsi="Arial" w:cs="Arial"/>
          <w:color w:val="000000"/>
          <w:sz w:val="24"/>
          <w:szCs w:val="24"/>
        </w:rPr>
        <w:t>cinco</w:t>
      </w:r>
      <w:r w:rsidRPr="001E64D9">
        <w:rPr>
          <w:rFonts w:ascii="Arial" w:eastAsia="Times New Roman" w:hAnsi="Arial" w:cs="Arial"/>
          <w:color w:val="000000"/>
          <w:sz w:val="24"/>
          <w:szCs w:val="24"/>
        </w:rPr>
        <w:t xml:space="preserve">) dias úteis anteriores à data fixada para abertura da sessão pública por meio eletrônico, endereçado ao correio eletrônico: </w:t>
      </w:r>
      <w:hyperlink r:id="rId9" w:history="1">
        <w:r w:rsidR="00F476D1" w:rsidRPr="001E64D9">
          <w:rPr>
            <w:rStyle w:val="Hyperlink"/>
            <w:rFonts w:ascii="Arial" w:eastAsia="Times New Roman" w:hAnsi="Arial" w:cs="Arial"/>
            <w:sz w:val="24"/>
            <w:szCs w:val="24"/>
          </w:rPr>
          <w:t>pregoeiro.multirio@gmail.com</w:t>
        </w:r>
      </w:hyperlink>
      <w:r w:rsidR="000A3935" w:rsidRPr="001E64D9">
        <w:rPr>
          <w:rFonts w:ascii="Arial" w:eastAsia="Times New Roman" w:hAnsi="Arial" w:cs="Arial"/>
          <w:color w:val="0000FF"/>
          <w:sz w:val="24"/>
          <w:szCs w:val="24"/>
          <w:u w:val="single"/>
        </w:rPr>
        <w:t>.</w:t>
      </w:r>
    </w:p>
    <w:p w14:paraId="0000002C" w14:textId="6A19755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1.8 – Caberá ao pregoeiro, auxiliado pelos responsáveis pela elaboração do </w:t>
      </w:r>
      <w:r w:rsidR="00741D5E"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 e dos anexos, decidir sobre a impugnação no prazo de 3 (três) dias úteis, contado da data de recebimento da impugnação.</w:t>
      </w:r>
    </w:p>
    <w:p w14:paraId="0000002E" w14:textId="3F1F02BA" w:rsidR="00DB2069" w:rsidRPr="001E64D9" w:rsidRDefault="00B0237C" w:rsidP="004947A6">
      <w:pPr>
        <w:shd w:val="clear" w:color="auto" w:fill="FFFFFF" w:themeFill="background1"/>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1.8.</w:t>
      </w:r>
      <w:r w:rsidR="00145E3F" w:rsidRPr="001E64D9">
        <w:rPr>
          <w:rFonts w:ascii="Arial" w:eastAsia="Times New Roman" w:hAnsi="Arial" w:cs="Arial"/>
          <w:color w:val="000000"/>
          <w:sz w:val="24"/>
          <w:szCs w:val="24"/>
        </w:rPr>
        <w:t>1</w:t>
      </w:r>
      <w:r w:rsidRPr="001E64D9">
        <w:rPr>
          <w:rFonts w:ascii="Arial" w:eastAsia="Times New Roman" w:hAnsi="Arial" w:cs="Arial"/>
          <w:color w:val="000000"/>
          <w:sz w:val="24"/>
          <w:szCs w:val="24"/>
        </w:rPr>
        <w:t xml:space="preserve"> – A impugnação possui efeito suspensivo</w:t>
      </w:r>
      <w:r w:rsidR="00F51F88" w:rsidRPr="001E64D9">
        <w:rPr>
          <w:rFonts w:ascii="Arial" w:eastAsia="Times New Roman" w:hAnsi="Arial" w:cs="Arial"/>
          <w:color w:val="000000"/>
          <w:sz w:val="24"/>
          <w:szCs w:val="24"/>
        </w:rPr>
        <w:t xml:space="preserve"> até que sobrevenha decisão final da autoridade competente.</w:t>
      </w:r>
    </w:p>
    <w:p w14:paraId="00000032" w14:textId="26D56D0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1.9 – Oferecida a resposta da Administração, a sessão</w:t>
      </w:r>
      <w:r w:rsidR="006B3BBE" w:rsidRPr="001E64D9">
        <w:rPr>
          <w:rFonts w:ascii="Arial" w:eastAsia="Times New Roman" w:hAnsi="Arial" w:cs="Arial"/>
          <w:color w:val="000000"/>
          <w:sz w:val="24"/>
          <w:szCs w:val="24"/>
        </w:rPr>
        <w:t xml:space="preserve"> pública de abertura da licitação </w:t>
      </w:r>
      <w:r w:rsidRPr="001E64D9">
        <w:rPr>
          <w:rFonts w:ascii="Arial" w:eastAsia="Times New Roman" w:hAnsi="Arial" w:cs="Arial"/>
          <w:color w:val="000000"/>
          <w:sz w:val="24"/>
          <w:szCs w:val="24"/>
        </w:rPr>
        <w:t xml:space="preserve">será realizada nos prazos indicados </w:t>
      </w:r>
      <w:r w:rsidR="00C043B5" w:rsidRPr="001E64D9">
        <w:rPr>
          <w:rFonts w:ascii="Arial" w:eastAsia="Times New Roman" w:hAnsi="Arial" w:cs="Arial"/>
          <w:color w:val="000000"/>
          <w:sz w:val="24"/>
          <w:szCs w:val="24"/>
        </w:rPr>
        <w:t>no item 3</w:t>
      </w:r>
      <w:r w:rsidRPr="001E64D9">
        <w:rPr>
          <w:rFonts w:ascii="Arial" w:eastAsia="Times New Roman" w:hAnsi="Arial" w:cs="Arial"/>
          <w:color w:val="000000"/>
          <w:sz w:val="24"/>
          <w:szCs w:val="24"/>
        </w:rPr>
        <w:t>.</w:t>
      </w:r>
      <w:r w:rsidR="00C043B5" w:rsidRPr="001E64D9">
        <w:rPr>
          <w:rFonts w:ascii="Arial" w:eastAsia="Times New Roman" w:hAnsi="Arial" w:cs="Arial"/>
          <w:color w:val="000000"/>
          <w:sz w:val="24"/>
          <w:szCs w:val="24"/>
        </w:rPr>
        <w:t>1</w:t>
      </w:r>
      <w:r w:rsidRPr="001E64D9">
        <w:rPr>
          <w:rFonts w:ascii="Arial" w:eastAsia="Times New Roman" w:hAnsi="Arial" w:cs="Arial"/>
          <w:color w:val="000000"/>
          <w:sz w:val="24"/>
          <w:szCs w:val="24"/>
        </w:rPr>
        <w:t>, conforme o caso, no mesmo horário e local, salvo quando houver designação expressa de outra data pelo Pregoeiro a ser divulgada pelos mesmos meios de divulgação do Edital.</w:t>
      </w:r>
    </w:p>
    <w:p w14:paraId="00000034"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2. AUTORIZAÇÃO PARA REALIZAÇÃO DA LICITAÇÃO</w:t>
      </w:r>
    </w:p>
    <w:p w14:paraId="00000036" w14:textId="4DCA7AC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 xml:space="preserve">2.1 – </w:t>
      </w:r>
      <w:r w:rsidRPr="001E64D9">
        <w:rPr>
          <w:rFonts w:ascii="Arial" w:eastAsia="Times New Roman" w:hAnsi="Arial" w:cs="Arial"/>
          <w:sz w:val="24"/>
          <w:szCs w:val="24"/>
        </w:rPr>
        <w:t>Autorização d</w:t>
      </w:r>
      <w:r w:rsidR="00757C58">
        <w:rPr>
          <w:rFonts w:ascii="Arial" w:eastAsia="Times New Roman" w:hAnsi="Arial" w:cs="Arial"/>
          <w:sz w:val="24"/>
          <w:szCs w:val="24"/>
        </w:rPr>
        <w:t>a Diretora de Administração e Finanças da MULTIRIO</w:t>
      </w:r>
      <w:r w:rsidRPr="001E64D9">
        <w:rPr>
          <w:rFonts w:ascii="Arial" w:eastAsia="Times New Roman" w:hAnsi="Arial" w:cs="Arial"/>
          <w:sz w:val="24"/>
          <w:szCs w:val="24"/>
        </w:rPr>
        <w:t xml:space="preserve"> (conforme art. 252 do CAF), constante do Processo Administrativo nº </w:t>
      </w:r>
      <w:r w:rsidR="00757C58" w:rsidRPr="00757C58">
        <w:rPr>
          <w:rFonts w:ascii="Arial" w:eastAsia="Times New Roman" w:hAnsi="Arial" w:cs="Arial"/>
          <w:sz w:val="24"/>
          <w:szCs w:val="24"/>
        </w:rPr>
        <w:t>MUL-PRO-2025/00734</w:t>
      </w:r>
      <w:r w:rsidRPr="001E64D9">
        <w:rPr>
          <w:rFonts w:ascii="Arial" w:eastAsia="Times New Roman" w:hAnsi="Arial" w:cs="Arial"/>
          <w:sz w:val="24"/>
          <w:szCs w:val="24"/>
        </w:rPr>
        <w:t xml:space="preserve"> de </w:t>
      </w:r>
      <w:r w:rsidR="00757C58">
        <w:rPr>
          <w:rFonts w:ascii="Arial" w:eastAsia="Times New Roman" w:hAnsi="Arial" w:cs="Arial"/>
          <w:sz w:val="24"/>
          <w:szCs w:val="24"/>
        </w:rPr>
        <w:t>05/09/2025</w:t>
      </w:r>
      <w:r w:rsidRPr="001E64D9">
        <w:rPr>
          <w:rFonts w:ascii="Arial" w:eastAsia="Times New Roman" w:hAnsi="Arial" w:cs="Arial"/>
          <w:sz w:val="24"/>
          <w:szCs w:val="24"/>
        </w:rPr>
        <w:t xml:space="preserve">, publicada no Diário Oficial do Município do Rio de Janeiro </w:t>
      </w:r>
      <w:r w:rsidRPr="00034AE3">
        <w:rPr>
          <w:rFonts w:ascii="Arial" w:eastAsia="Times New Roman" w:hAnsi="Arial" w:cs="Arial"/>
          <w:sz w:val="24"/>
          <w:szCs w:val="24"/>
        </w:rPr>
        <w:t xml:space="preserve">– D.O. RIO de </w:t>
      </w:r>
      <w:r w:rsidR="00034AE3" w:rsidRPr="00034AE3">
        <w:rPr>
          <w:rFonts w:ascii="Arial" w:eastAsia="Times New Roman" w:hAnsi="Arial" w:cs="Arial"/>
          <w:sz w:val="24"/>
          <w:szCs w:val="24"/>
        </w:rPr>
        <w:t>17/10/2025</w:t>
      </w:r>
      <w:r w:rsidRPr="00034AE3">
        <w:rPr>
          <w:rFonts w:ascii="Arial" w:eastAsia="Times New Roman" w:hAnsi="Arial" w:cs="Arial"/>
          <w:sz w:val="24"/>
          <w:szCs w:val="24"/>
        </w:rPr>
        <w:t>.</w:t>
      </w:r>
    </w:p>
    <w:p w14:paraId="00000038"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lastRenderedPageBreak/>
        <w:t>3. DIA, HORÁRIO E LOCAL DA ABERTURA DA LICITAÇÃO</w:t>
      </w:r>
    </w:p>
    <w:p w14:paraId="0000003A" w14:textId="74FF560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3.1 – </w:t>
      </w:r>
      <w:r w:rsidRPr="001E64D9">
        <w:rPr>
          <w:rFonts w:ascii="Arial" w:eastAsia="Times New Roman" w:hAnsi="Arial" w:cs="Arial"/>
          <w:sz w:val="24"/>
          <w:szCs w:val="24"/>
        </w:rPr>
        <w:t>No dia</w:t>
      </w:r>
      <w:r w:rsidR="00DE7AFF" w:rsidRPr="001E64D9">
        <w:rPr>
          <w:rFonts w:ascii="Arial" w:eastAsia="Times New Roman" w:hAnsi="Arial" w:cs="Arial"/>
          <w:sz w:val="24"/>
          <w:szCs w:val="24"/>
        </w:rPr>
        <w:t xml:space="preserve"> </w:t>
      </w:r>
      <w:r w:rsidR="00034AE3">
        <w:rPr>
          <w:rFonts w:ascii="Arial" w:eastAsia="Times New Roman" w:hAnsi="Arial" w:cs="Arial"/>
          <w:sz w:val="24"/>
          <w:szCs w:val="24"/>
        </w:rPr>
        <w:t>05</w:t>
      </w:r>
      <w:r w:rsidR="00DE7AFF" w:rsidRPr="001E64D9">
        <w:rPr>
          <w:rFonts w:ascii="Arial" w:eastAsia="Times New Roman" w:hAnsi="Arial" w:cs="Arial"/>
          <w:sz w:val="24"/>
          <w:szCs w:val="24"/>
        </w:rPr>
        <w:t xml:space="preserve"> </w:t>
      </w:r>
      <w:r w:rsidRPr="001E64D9">
        <w:rPr>
          <w:rFonts w:ascii="Arial" w:eastAsia="Times New Roman" w:hAnsi="Arial" w:cs="Arial"/>
          <w:sz w:val="24"/>
          <w:szCs w:val="24"/>
        </w:rPr>
        <w:t xml:space="preserve">de </w:t>
      </w:r>
      <w:r w:rsidR="00034AE3">
        <w:rPr>
          <w:rFonts w:ascii="Arial" w:eastAsia="Times New Roman" w:hAnsi="Arial" w:cs="Arial"/>
          <w:sz w:val="24"/>
          <w:szCs w:val="24"/>
        </w:rPr>
        <w:t>dezembro</w:t>
      </w:r>
      <w:r w:rsidR="00DE7AFF" w:rsidRPr="001E64D9">
        <w:rPr>
          <w:rFonts w:ascii="Arial" w:eastAsia="Times New Roman" w:hAnsi="Arial" w:cs="Arial"/>
          <w:sz w:val="24"/>
          <w:szCs w:val="24"/>
        </w:rPr>
        <w:t xml:space="preserve"> d</w:t>
      </w:r>
      <w:r w:rsidRPr="001E64D9">
        <w:rPr>
          <w:rFonts w:ascii="Arial" w:eastAsia="Times New Roman" w:hAnsi="Arial" w:cs="Arial"/>
          <w:sz w:val="24"/>
          <w:szCs w:val="24"/>
        </w:rPr>
        <w:t>e</w:t>
      </w:r>
      <w:r w:rsidR="00DE7AFF" w:rsidRPr="001E64D9">
        <w:rPr>
          <w:rFonts w:ascii="Arial" w:eastAsia="Times New Roman" w:hAnsi="Arial" w:cs="Arial"/>
          <w:sz w:val="24"/>
          <w:szCs w:val="24"/>
        </w:rPr>
        <w:t xml:space="preserve"> 202</w:t>
      </w:r>
      <w:r w:rsidR="00704A93">
        <w:rPr>
          <w:rFonts w:ascii="Arial" w:eastAsia="Times New Roman" w:hAnsi="Arial" w:cs="Arial"/>
          <w:sz w:val="24"/>
          <w:szCs w:val="24"/>
        </w:rPr>
        <w:t>5</w:t>
      </w:r>
      <w:r w:rsidRPr="001E64D9">
        <w:rPr>
          <w:rFonts w:ascii="Arial" w:eastAsia="Times New Roman" w:hAnsi="Arial" w:cs="Arial"/>
          <w:sz w:val="24"/>
          <w:szCs w:val="24"/>
        </w:rPr>
        <w:t>, às</w:t>
      </w:r>
      <w:r w:rsidR="00DE7AFF" w:rsidRPr="001E64D9">
        <w:rPr>
          <w:rFonts w:ascii="Arial" w:eastAsia="Times New Roman" w:hAnsi="Arial" w:cs="Arial"/>
          <w:sz w:val="24"/>
          <w:szCs w:val="24"/>
        </w:rPr>
        <w:t xml:space="preserve"> </w:t>
      </w:r>
      <w:r w:rsidR="00034AE3">
        <w:rPr>
          <w:rFonts w:ascii="Arial" w:eastAsia="Times New Roman" w:hAnsi="Arial" w:cs="Arial"/>
          <w:sz w:val="24"/>
          <w:szCs w:val="24"/>
        </w:rPr>
        <w:t>10 horas</w:t>
      </w:r>
      <w:r w:rsidRPr="001E64D9">
        <w:rPr>
          <w:rFonts w:ascii="Arial" w:eastAsia="Times New Roman" w:hAnsi="Arial" w:cs="Arial"/>
          <w:sz w:val="24"/>
          <w:szCs w:val="24"/>
        </w:rPr>
        <w:t>, o Pregoeiro iniciará a sessão pública do PREGÃO ELETRÔNICO PE –</w:t>
      </w:r>
      <w:r w:rsidR="00DE7AFF" w:rsidRPr="001E64D9">
        <w:rPr>
          <w:rFonts w:ascii="Arial" w:eastAsia="Times New Roman" w:hAnsi="Arial" w:cs="Arial"/>
          <w:sz w:val="24"/>
          <w:szCs w:val="24"/>
        </w:rPr>
        <w:t xml:space="preserve"> MULTIRIO</w:t>
      </w:r>
      <w:r w:rsidRPr="001E64D9">
        <w:rPr>
          <w:rFonts w:ascii="Arial" w:eastAsia="Times New Roman" w:hAnsi="Arial" w:cs="Arial"/>
          <w:sz w:val="24"/>
          <w:szCs w:val="24"/>
        </w:rPr>
        <w:t xml:space="preserve"> Nº</w:t>
      </w:r>
      <w:r w:rsidR="00757C58">
        <w:rPr>
          <w:rFonts w:ascii="Arial" w:eastAsia="Times New Roman" w:hAnsi="Arial" w:cs="Arial"/>
          <w:sz w:val="24"/>
          <w:szCs w:val="24"/>
        </w:rPr>
        <w:t xml:space="preserve"> 90634/2025</w:t>
      </w:r>
      <w:r w:rsidRPr="001E64D9">
        <w:rPr>
          <w:rFonts w:ascii="Arial" w:eastAsia="Times New Roman" w:hAnsi="Arial" w:cs="Arial"/>
          <w:sz w:val="24"/>
          <w:szCs w:val="24"/>
        </w:rPr>
        <w:t xml:space="preserve">, </w:t>
      </w:r>
      <w:r w:rsidR="007234D4" w:rsidRPr="001E64D9">
        <w:rPr>
          <w:rFonts w:ascii="Arial" w:eastAsia="Times New Roman" w:hAnsi="Arial" w:cs="Arial"/>
          <w:sz w:val="24"/>
          <w:szCs w:val="24"/>
        </w:rPr>
        <w:t>no endereço eletrônico https://www.gov.br/compras/pt-br (Portal de Compras do Governo Federal).</w:t>
      </w:r>
    </w:p>
    <w:p w14:paraId="0000003C"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3.2 – No caso de a licitação não poder ser realizada na data estabelecida, será adiada para o primeiro dia útil posterior, no mesmo horário e local, salvo designação expressa de outra data pelo Pregoeiro a ser divulgada pelos mesmos meios de divulgação do Edital.</w:t>
      </w:r>
    </w:p>
    <w:p w14:paraId="0000003E"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4. OBJETO</w:t>
      </w:r>
    </w:p>
    <w:p w14:paraId="00000040" w14:textId="5B64311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4.1 – O objeto da presente licitação é a </w:t>
      </w:r>
      <w:r w:rsidR="00CC621C" w:rsidRPr="00CC621C">
        <w:rPr>
          <w:rFonts w:ascii="Arial" w:eastAsia="Times New Roman" w:hAnsi="Arial" w:cs="Arial"/>
          <w:color w:val="000000"/>
          <w:sz w:val="24"/>
          <w:szCs w:val="24"/>
        </w:rPr>
        <w:t>contratação de mão de obra, para prestação de serviço de Apoio Operacional para atividade de Recepção e Copa com 01 (um) posto de copeira e 01 (um) posto de recepcionista, durante o prazo de 12 (doze) meses</w:t>
      </w:r>
      <w:r w:rsidRPr="001E64D9">
        <w:rPr>
          <w:rFonts w:ascii="Arial" w:eastAsia="Times New Roman" w:hAnsi="Arial" w:cs="Arial"/>
          <w:color w:val="000000"/>
          <w:sz w:val="24"/>
          <w:szCs w:val="24"/>
        </w:rPr>
        <w:t xml:space="preserve"> conforme as especificações constantes deste Edital e/ou do Termo de Referência.</w:t>
      </w:r>
    </w:p>
    <w:p w14:paraId="0000004D"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5. RECURSOS ORÇAMENTÁRIOS</w:t>
      </w:r>
    </w:p>
    <w:p w14:paraId="0000004F" w14:textId="18EF049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5.1 – Os recursos necessários à </w:t>
      </w:r>
      <w:r w:rsidRPr="001E64D9">
        <w:rPr>
          <w:rFonts w:ascii="Arial" w:eastAsia="Times New Roman" w:hAnsi="Arial" w:cs="Arial"/>
          <w:sz w:val="24"/>
          <w:szCs w:val="24"/>
        </w:rPr>
        <w:t>contratação</w:t>
      </w:r>
      <w:r w:rsidRPr="001E64D9">
        <w:rPr>
          <w:rFonts w:ascii="Arial" w:eastAsia="Times New Roman" w:hAnsi="Arial" w:cs="Arial"/>
          <w:color w:val="000000"/>
          <w:sz w:val="24"/>
          <w:szCs w:val="24"/>
        </w:rPr>
        <w:t xml:space="preserve"> do objeto ora licitado correrão à conta da seguinte dotação orçamentária</w:t>
      </w:r>
      <w:ins w:id="0" w:author="FERNANDA ALBUQUERQUE DA SILVA OLIVA" w:date="2025-02-26T13:47:00Z" w16du:dateUtc="2025-02-26T16:47:00Z">
        <w:r w:rsidRPr="001E64D9">
          <w:rPr>
            <w:rFonts w:ascii="Arial" w:eastAsia="Times New Roman" w:hAnsi="Arial" w:cs="Arial"/>
            <w:color w:val="000000"/>
            <w:sz w:val="24"/>
            <w:szCs w:val="24"/>
          </w:rPr>
          <w:t>:</w:t>
        </w:r>
      </w:ins>
      <w:r w:rsidRPr="001E64D9">
        <w:rPr>
          <w:rFonts w:ascii="Arial" w:eastAsia="Times New Roman" w:hAnsi="Arial" w:cs="Arial"/>
          <w:color w:val="000000"/>
          <w:sz w:val="24"/>
          <w:szCs w:val="24"/>
        </w:rPr>
        <w:t xml:space="preserve"> </w:t>
      </w:r>
    </w:p>
    <w:p w14:paraId="00000051" w14:textId="215EC771" w:rsidR="00DB2069" w:rsidRPr="001E64D9" w:rsidRDefault="00B0237C" w:rsidP="004947A6">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Empresa </w:t>
      </w:r>
      <w:r w:rsidR="000C6E86" w:rsidRPr="001E64D9">
        <w:rPr>
          <w:rFonts w:ascii="Arial" w:eastAsia="Times New Roman" w:hAnsi="Arial" w:cs="Arial"/>
          <w:color w:val="000000"/>
          <w:sz w:val="24"/>
          <w:szCs w:val="24"/>
        </w:rPr>
        <w:t>Municipal de Multimeios Ltda.</w:t>
      </w:r>
      <w:r w:rsidRPr="001E64D9">
        <w:rPr>
          <w:rFonts w:ascii="Arial" w:eastAsia="Times New Roman" w:hAnsi="Arial" w:cs="Arial"/>
          <w:color w:val="000000"/>
          <w:sz w:val="24"/>
          <w:szCs w:val="24"/>
        </w:rPr>
        <w:t xml:space="preserve"> – </w:t>
      </w:r>
      <w:r w:rsidR="000C6E86" w:rsidRPr="001E64D9">
        <w:rPr>
          <w:rFonts w:ascii="Arial" w:eastAsia="Times New Roman" w:hAnsi="Arial" w:cs="Arial"/>
          <w:color w:val="000000"/>
          <w:sz w:val="24"/>
          <w:szCs w:val="24"/>
        </w:rPr>
        <w:t>MULTIRIO</w:t>
      </w:r>
    </w:p>
    <w:p w14:paraId="00000052" w14:textId="7C7C2622" w:rsidR="00DB2069" w:rsidRPr="001E64D9" w:rsidRDefault="00B0237C" w:rsidP="004947A6">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PROGRAMA DE TRABALHO: </w:t>
      </w:r>
      <w:r w:rsidR="00034AE3">
        <w:rPr>
          <w:rFonts w:ascii="Arial" w:eastAsia="Times New Roman" w:hAnsi="Arial" w:cs="Arial"/>
          <w:color w:val="000000"/>
          <w:sz w:val="24"/>
          <w:szCs w:val="24"/>
        </w:rPr>
        <w:t>4161</w:t>
      </w:r>
    </w:p>
    <w:p w14:paraId="00000053" w14:textId="26B48949" w:rsidR="00DB2069" w:rsidRPr="001E64D9" w:rsidRDefault="00B0237C" w:rsidP="004947A6">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CÓDIGO DE DESPESA</w:t>
      </w:r>
      <w:r w:rsidR="00034AE3">
        <w:rPr>
          <w:rFonts w:ascii="Arial" w:eastAsia="Times New Roman" w:hAnsi="Arial" w:cs="Arial"/>
          <w:color w:val="000000"/>
          <w:sz w:val="24"/>
          <w:szCs w:val="24"/>
        </w:rPr>
        <w:t xml:space="preserve">: </w:t>
      </w:r>
      <w:r w:rsidR="00034AE3" w:rsidRPr="00034AE3">
        <w:rPr>
          <w:rFonts w:ascii="Arial" w:eastAsia="Times New Roman" w:hAnsi="Arial" w:cs="Arial"/>
          <w:color w:val="000000"/>
          <w:sz w:val="24"/>
          <w:szCs w:val="24"/>
        </w:rPr>
        <w:t>ND 33903701</w:t>
      </w:r>
      <w:r w:rsidR="00034AE3">
        <w:rPr>
          <w:rFonts w:ascii="Arial" w:eastAsia="Times New Roman" w:hAnsi="Arial" w:cs="Arial"/>
          <w:color w:val="000000"/>
          <w:sz w:val="24"/>
          <w:szCs w:val="24"/>
        </w:rPr>
        <w:t xml:space="preserve"> </w:t>
      </w:r>
      <w:r w:rsidR="00034AE3" w:rsidRPr="00034AE3">
        <w:rPr>
          <w:rFonts w:ascii="Arial" w:eastAsia="Times New Roman" w:hAnsi="Arial" w:cs="Arial"/>
          <w:color w:val="000000"/>
          <w:sz w:val="24"/>
          <w:szCs w:val="24"/>
        </w:rPr>
        <w:t>(Copeira) e 33903709 (Recepção)</w:t>
      </w:r>
    </w:p>
    <w:p w14:paraId="00000054" w14:textId="0B635017" w:rsidR="00DB2069" w:rsidRPr="00034AE3"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034AE3">
        <w:rPr>
          <w:rFonts w:ascii="Arial" w:eastAsia="Times New Roman" w:hAnsi="Arial" w:cs="Arial"/>
          <w:color w:val="000000" w:themeColor="text1"/>
          <w:sz w:val="24"/>
          <w:szCs w:val="24"/>
        </w:rPr>
        <w:t>FONTE DE RECURSO</w:t>
      </w:r>
      <w:r w:rsidR="00034AE3" w:rsidRPr="00034AE3">
        <w:rPr>
          <w:rFonts w:ascii="Arial" w:eastAsia="Times New Roman" w:hAnsi="Arial" w:cs="Arial"/>
          <w:color w:val="000000" w:themeColor="text1"/>
          <w:sz w:val="24"/>
          <w:szCs w:val="24"/>
        </w:rPr>
        <w:t>: 1500117 e 2501200</w:t>
      </w:r>
    </w:p>
    <w:p w14:paraId="00000058" w14:textId="77777777" w:rsidR="00DB2069" w:rsidRPr="00034AE3"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034AE3">
        <w:rPr>
          <w:rFonts w:ascii="Arial" w:eastAsia="Times New Roman" w:hAnsi="Arial" w:cs="Arial"/>
          <w:color w:val="000000" w:themeColor="text1"/>
          <w:sz w:val="24"/>
          <w:szCs w:val="24"/>
        </w:rPr>
        <w:t>5.2 – O valor estimado da licitação será sigiloso, em atendimento ao que dispõe o art. 34 da Lei 13.303/2016 e o art. 45 do Decreto Municipal 44.698/2018.</w:t>
      </w:r>
    </w:p>
    <w:p w14:paraId="0000005E"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6. CRITÉRIO DE JULGAMENTO</w:t>
      </w:r>
    </w:p>
    <w:p w14:paraId="00000066" w14:textId="6A0FDD1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b/>
          <w:color w:val="FF0000"/>
          <w:sz w:val="24"/>
          <w:szCs w:val="24"/>
        </w:rPr>
      </w:pPr>
      <w:r w:rsidRPr="001E64D9">
        <w:rPr>
          <w:rFonts w:ascii="Arial" w:eastAsia="Times New Roman" w:hAnsi="Arial" w:cs="Arial"/>
          <w:color w:val="000000"/>
          <w:sz w:val="24"/>
          <w:szCs w:val="24"/>
        </w:rPr>
        <w:t xml:space="preserve">6.1 – </w:t>
      </w:r>
      <w:r w:rsidRPr="001E64D9">
        <w:rPr>
          <w:rFonts w:ascii="Arial" w:eastAsia="Times New Roman" w:hAnsi="Arial" w:cs="Arial"/>
          <w:sz w:val="24"/>
          <w:szCs w:val="24"/>
        </w:rPr>
        <w:t>O critério de julgamento da presente licitação é o</w:t>
      </w:r>
      <w:r w:rsidR="00CC621C">
        <w:rPr>
          <w:rFonts w:ascii="Arial" w:eastAsia="Times New Roman" w:hAnsi="Arial" w:cs="Arial"/>
          <w:sz w:val="24"/>
          <w:szCs w:val="24"/>
        </w:rPr>
        <w:t xml:space="preserve"> menor preço global.</w:t>
      </w:r>
      <w:r w:rsidRPr="001E64D9">
        <w:rPr>
          <w:rFonts w:ascii="Arial" w:eastAsia="Times New Roman" w:hAnsi="Arial" w:cs="Arial"/>
          <w:sz w:val="24"/>
          <w:szCs w:val="24"/>
        </w:rPr>
        <w:t xml:space="preserve"> </w:t>
      </w:r>
    </w:p>
    <w:p w14:paraId="00000068"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7. PRAZOS</w:t>
      </w:r>
    </w:p>
    <w:p w14:paraId="6321F3F0" w14:textId="73DBA1D4" w:rsidR="009728E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7.1 – </w:t>
      </w:r>
      <w:r w:rsidR="00B63735" w:rsidRPr="001E64D9">
        <w:rPr>
          <w:rFonts w:ascii="Arial" w:eastAsia="Times New Roman" w:hAnsi="Arial" w:cs="Arial"/>
          <w:color w:val="000000"/>
          <w:sz w:val="24"/>
          <w:szCs w:val="24"/>
        </w:rPr>
        <w:t>O contrato</w:t>
      </w:r>
      <w:r w:rsidR="009728E9" w:rsidRPr="001E64D9">
        <w:rPr>
          <w:rFonts w:ascii="Arial" w:eastAsia="Times New Roman" w:hAnsi="Arial" w:cs="Arial"/>
          <w:color w:val="000000"/>
          <w:sz w:val="24"/>
          <w:szCs w:val="24"/>
        </w:rPr>
        <w:t xml:space="preserve"> vigorará</w:t>
      </w:r>
      <w:r w:rsidR="00B63735" w:rsidRPr="001E64D9">
        <w:rPr>
          <w:rFonts w:ascii="Arial" w:eastAsia="Times New Roman" w:hAnsi="Arial" w:cs="Arial"/>
          <w:color w:val="000000"/>
          <w:sz w:val="24"/>
          <w:szCs w:val="24"/>
        </w:rPr>
        <w:t xml:space="preserve"> a partir da assinatura </w:t>
      </w:r>
      <w:r w:rsidR="00704A93">
        <w:rPr>
          <w:rFonts w:ascii="Arial" w:eastAsia="Times New Roman" w:hAnsi="Arial" w:cs="Arial"/>
          <w:color w:val="000000"/>
          <w:sz w:val="24"/>
          <w:szCs w:val="24"/>
        </w:rPr>
        <w:t xml:space="preserve">de 12 (doze) </w:t>
      </w:r>
      <w:r w:rsidR="009728E9" w:rsidRPr="001E64D9">
        <w:rPr>
          <w:rFonts w:ascii="Arial" w:eastAsia="Times New Roman" w:hAnsi="Arial" w:cs="Arial"/>
          <w:color w:val="000000"/>
          <w:sz w:val="24"/>
          <w:szCs w:val="24"/>
        </w:rPr>
        <w:t>meses</w:t>
      </w:r>
      <w:r w:rsidR="00B63735" w:rsidRPr="001E64D9">
        <w:rPr>
          <w:rFonts w:ascii="Arial" w:eastAsia="Times New Roman" w:hAnsi="Arial" w:cs="Arial"/>
          <w:color w:val="000000"/>
          <w:sz w:val="24"/>
          <w:szCs w:val="24"/>
        </w:rPr>
        <w:t>.</w:t>
      </w:r>
      <w:r w:rsidR="009728E9" w:rsidRPr="001E64D9">
        <w:rPr>
          <w:rFonts w:ascii="Arial" w:eastAsia="Times New Roman" w:hAnsi="Arial" w:cs="Arial"/>
          <w:color w:val="000000"/>
          <w:sz w:val="24"/>
          <w:szCs w:val="24"/>
        </w:rPr>
        <w:t xml:space="preserve"> </w:t>
      </w:r>
    </w:p>
    <w:p w14:paraId="00000074" w14:textId="16B4C5FB"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 xml:space="preserve">7.2 – </w:t>
      </w:r>
      <w:r w:rsidRPr="001E64D9">
        <w:rPr>
          <w:rFonts w:ascii="Arial" w:eastAsia="Times New Roman" w:hAnsi="Arial" w:cs="Arial"/>
          <w:sz w:val="24"/>
          <w:szCs w:val="24"/>
        </w:rPr>
        <w:t>O prazo de execução dos serviços poderá ser prorrogado ou alterado nos termos da Lei Federal nº 13.303/16</w:t>
      </w:r>
      <w:r w:rsidR="006B18D7" w:rsidRPr="001E64D9">
        <w:rPr>
          <w:rFonts w:ascii="Arial" w:eastAsia="Times New Roman" w:hAnsi="Arial" w:cs="Arial"/>
          <w:sz w:val="24"/>
          <w:szCs w:val="24"/>
        </w:rPr>
        <w:t xml:space="preserve"> e</w:t>
      </w:r>
      <w:r w:rsidRPr="001E64D9">
        <w:rPr>
          <w:rFonts w:ascii="Arial" w:eastAsia="Times New Roman" w:hAnsi="Arial" w:cs="Arial"/>
          <w:sz w:val="24"/>
          <w:szCs w:val="24"/>
        </w:rPr>
        <w:t xml:space="preserve"> do Decreto Municipa</w:t>
      </w:r>
      <w:r w:rsidR="006B18D7" w:rsidRPr="001E64D9">
        <w:rPr>
          <w:rFonts w:ascii="Arial" w:eastAsia="Times New Roman" w:hAnsi="Arial" w:cs="Arial"/>
          <w:sz w:val="24"/>
          <w:szCs w:val="24"/>
        </w:rPr>
        <w:t>l</w:t>
      </w:r>
      <w:r w:rsidRPr="001E64D9">
        <w:rPr>
          <w:rFonts w:ascii="Arial" w:eastAsia="Times New Roman" w:hAnsi="Arial" w:cs="Arial"/>
          <w:sz w:val="24"/>
          <w:szCs w:val="24"/>
        </w:rPr>
        <w:t xml:space="preserve"> n°. 44.698/18.</w:t>
      </w:r>
    </w:p>
    <w:p w14:paraId="00000076" w14:textId="23BA4B6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7</w:t>
      </w:r>
      <w:r w:rsidRPr="001E64D9">
        <w:rPr>
          <w:rFonts w:ascii="Arial" w:eastAsia="Times New Roman" w:hAnsi="Arial" w:cs="Arial"/>
          <w:sz w:val="24"/>
          <w:szCs w:val="24"/>
        </w:rPr>
        <w:t xml:space="preserve">.2.1 – No caso de serviços e fornecimentos contínuos, o contrato poderá ser prorrogado por até 5 </w:t>
      </w:r>
      <w:r w:rsidR="003E127B" w:rsidRPr="001E64D9">
        <w:rPr>
          <w:rFonts w:ascii="Arial" w:eastAsia="Times New Roman" w:hAnsi="Arial" w:cs="Arial"/>
          <w:sz w:val="24"/>
          <w:szCs w:val="24"/>
        </w:rPr>
        <w:t xml:space="preserve">(cinco) </w:t>
      </w:r>
      <w:r w:rsidRPr="001E64D9">
        <w:rPr>
          <w:rFonts w:ascii="Arial" w:eastAsia="Times New Roman" w:hAnsi="Arial" w:cs="Arial"/>
          <w:sz w:val="24"/>
          <w:szCs w:val="24"/>
        </w:rPr>
        <w:t xml:space="preserve">anos, na forma do art. 71 da Lei 13.303/2016 e </w:t>
      </w:r>
      <w:r w:rsidR="00AD376A" w:rsidRPr="001E64D9">
        <w:rPr>
          <w:rFonts w:ascii="Arial" w:eastAsia="Times New Roman" w:hAnsi="Arial" w:cs="Arial"/>
          <w:sz w:val="24"/>
          <w:szCs w:val="24"/>
        </w:rPr>
        <w:t xml:space="preserve">do </w:t>
      </w:r>
      <w:r w:rsidRPr="001E64D9">
        <w:rPr>
          <w:rFonts w:ascii="Arial" w:eastAsia="Times New Roman" w:hAnsi="Arial" w:cs="Arial"/>
          <w:sz w:val="24"/>
          <w:szCs w:val="24"/>
        </w:rPr>
        <w:t>artigo 82, III do Decreto Municipal n°. 44.698/18.</w:t>
      </w:r>
    </w:p>
    <w:p w14:paraId="0000007A" w14:textId="221616D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7.3 – As licitantes ficam obrigadas a manter a validade da proposta por </w:t>
      </w:r>
      <w:r w:rsidR="00AD376A" w:rsidRPr="001E64D9">
        <w:rPr>
          <w:rFonts w:ascii="Arial" w:eastAsia="Times New Roman" w:hAnsi="Arial" w:cs="Arial"/>
          <w:sz w:val="24"/>
          <w:szCs w:val="24"/>
        </w:rPr>
        <w:t>60 (sessenta)</w:t>
      </w:r>
      <w:r w:rsidRPr="001E64D9">
        <w:rPr>
          <w:rFonts w:ascii="Arial" w:eastAsia="Times New Roman" w:hAnsi="Arial" w:cs="Arial"/>
          <w:color w:val="000000"/>
          <w:sz w:val="24"/>
          <w:szCs w:val="24"/>
        </w:rPr>
        <w:t xml:space="preserve"> dias, contados da data da realização da licitação.</w:t>
      </w:r>
    </w:p>
    <w:p w14:paraId="0000007C"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7.4 – Decorrido o prazo consignado no item anterior sem que tenha havido convocação para assinatura do termo de contrato ou retirada do instrumento equivalente, as licitantes ficarão liberadas de quaisquer compromissos assumidos.</w:t>
      </w:r>
    </w:p>
    <w:p w14:paraId="0000007E"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8. CONDIÇÕES DE PARTICIPAÇÃO</w:t>
      </w:r>
    </w:p>
    <w:p w14:paraId="00000080" w14:textId="7905112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8.1 – Para a participação nesta licitação é necessário que o interessado esteja </w:t>
      </w:r>
      <w:r w:rsidR="009728E9" w:rsidRPr="001E64D9">
        <w:rPr>
          <w:rFonts w:ascii="Arial" w:eastAsia="Times New Roman" w:hAnsi="Arial" w:cs="Arial"/>
          <w:color w:val="000000"/>
          <w:sz w:val="24"/>
          <w:szCs w:val="24"/>
        </w:rPr>
        <w:t xml:space="preserve">previamente </w:t>
      </w:r>
      <w:r w:rsidRPr="001E64D9">
        <w:rPr>
          <w:rFonts w:ascii="Arial" w:eastAsia="Times New Roman" w:hAnsi="Arial" w:cs="Arial"/>
          <w:color w:val="000000"/>
          <w:sz w:val="24"/>
          <w:szCs w:val="24"/>
        </w:rPr>
        <w:t xml:space="preserve">credenciado junto ao </w:t>
      </w:r>
      <w:r w:rsidR="009728E9" w:rsidRPr="001E64D9">
        <w:rPr>
          <w:rFonts w:ascii="Arial" w:eastAsia="Times New Roman" w:hAnsi="Arial" w:cs="Arial"/>
          <w:color w:val="000000"/>
          <w:sz w:val="24"/>
          <w:szCs w:val="24"/>
        </w:rPr>
        <w:t>S</w:t>
      </w:r>
      <w:r w:rsidRPr="001E64D9">
        <w:rPr>
          <w:rFonts w:ascii="Arial" w:eastAsia="Times New Roman" w:hAnsi="Arial" w:cs="Arial"/>
          <w:color w:val="000000"/>
          <w:sz w:val="24"/>
          <w:szCs w:val="24"/>
        </w:rPr>
        <w:t>istema</w:t>
      </w:r>
      <w:r w:rsidR="009728E9" w:rsidRPr="001E64D9">
        <w:rPr>
          <w:rFonts w:ascii="Arial" w:eastAsia="Times New Roman" w:hAnsi="Arial" w:cs="Arial"/>
          <w:color w:val="000000"/>
          <w:sz w:val="24"/>
          <w:szCs w:val="24"/>
        </w:rPr>
        <w:t xml:space="preserve"> de Cadastramento Unificado de Fornecedores – SICAF e junto ao Sistema Portal de Compras do Governo Federal</w:t>
      </w:r>
      <w:r w:rsidRPr="001E64D9">
        <w:rPr>
          <w:rFonts w:ascii="Arial" w:eastAsia="Times New Roman" w:hAnsi="Arial" w:cs="Arial"/>
          <w:color w:val="000000"/>
          <w:sz w:val="24"/>
          <w:szCs w:val="24"/>
        </w:rPr>
        <w:t xml:space="preserve"> (</w:t>
      </w:r>
      <w:hyperlink r:id="rId10" w:history="1">
        <w:r w:rsidR="009728E9" w:rsidRPr="001E64D9">
          <w:rPr>
            <w:rStyle w:val="Hyperlink"/>
            <w:rFonts w:ascii="Arial" w:eastAsia="Times New Roman" w:hAnsi="Arial" w:cs="Arial"/>
            <w:sz w:val="24"/>
            <w:szCs w:val="24"/>
          </w:rPr>
          <w:t>https://www.gov.br/compras/pt-br</w:t>
        </w:r>
      </w:hyperlink>
      <w:r w:rsidRPr="001E64D9">
        <w:rPr>
          <w:rFonts w:ascii="Arial" w:eastAsia="Times New Roman" w:hAnsi="Arial" w:cs="Arial"/>
          <w:color w:val="000000"/>
          <w:sz w:val="24"/>
          <w:szCs w:val="24"/>
        </w:rPr>
        <w:t>)</w:t>
      </w:r>
      <w:r w:rsidR="009728E9" w:rsidRPr="001E64D9">
        <w:rPr>
          <w:rFonts w:ascii="Arial" w:eastAsia="Times New Roman" w:hAnsi="Arial" w:cs="Arial"/>
          <w:color w:val="000000"/>
          <w:sz w:val="24"/>
          <w:szCs w:val="24"/>
        </w:rPr>
        <w:t>, por meio de Certificado Digital conferido pela Infraestrutura de Chaves Públicas Brasileiras – ICP – Brasil.</w:t>
      </w:r>
    </w:p>
    <w:p w14:paraId="0000008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8.2 – Para participação no Pregão Eletrônico, a licitante deverá manifestar, em campo próprio do sistema eletrônico, que cumpre plenamente os requisitos de habilitação e que sua proposta está em conformidade com as exigências do instrumento convocatório.</w:t>
      </w:r>
    </w:p>
    <w:p w14:paraId="0000008A"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8.3 – A participação no certame está condicionada, ainda, a que o interessado, ao acessar, inicialmente, o ambiente eletrônico de contratações, declare, nos campos próprios, que inexiste qualquer fato impeditivo de sua participação no certame ou de sua contratação, que conhece e aceita o regulamento do sistema de compras eletrônicas relativo ao Pregão Eletrônico e que se responsabiliza pela origem e procedência dos serviços que cotar.</w:t>
      </w:r>
    </w:p>
    <w:p w14:paraId="0000008C"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8.4 –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w:t>
      </w:r>
    </w:p>
    <w:p w14:paraId="0000008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8.5 – Cada representante credenciado poderá representar apenas uma licitante, em cada pregão eletrônico.</w:t>
      </w:r>
    </w:p>
    <w:p w14:paraId="00000090"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8.6 – O envio da proposta vinculará a licitante ao cumprimento de todas as condições e obrigações inerentes ao certame.</w:t>
      </w:r>
    </w:p>
    <w:p w14:paraId="00000092" w14:textId="2987F39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1E64D9">
        <w:rPr>
          <w:rFonts w:ascii="Arial" w:eastAsia="Times New Roman" w:hAnsi="Arial" w:cs="Arial"/>
          <w:color w:val="000000"/>
          <w:sz w:val="24"/>
          <w:szCs w:val="24"/>
        </w:rPr>
        <w:t xml:space="preserve">8.7 – </w:t>
      </w:r>
      <w:r w:rsidRPr="001E64D9">
        <w:rPr>
          <w:rFonts w:ascii="Arial" w:eastAsia="Times New Roman" w:hAnsi="Arial" w:cs="Arial"/>
          <w:sz w:val="24"/>
          <w:szCs w:val="24"/>
        </w:rPr>
        <w:t xml:space="preserve">Não serão admitidas nesta licitação as empresas suspensas do direito de licitar por esta Empresa Pública, no prazo e nas condições do impedimento, e as declaradas inidôneas </w:t>
      </w:r>
      <w:r w:rsidR="00C50074" w:rsidRPr="001E64D9">
        <w:rPr>
          <w:rFonts w:ascii="Arial" w:eastAsia="Times New Roman" w:hAnsi="Arial" w:cs="Arial"/>
          <w:sz w:val="24"/>
          <w:szCs w:val="24"/>
        </w:rPr>
        <w:t>pelo</w:t>
      </w:r>
      <w:r w:rsidRPr="001E64D9">
        <w:rPr>
          <w:rFonts w:ascii="Arial" w:eastAsia="Times New Roman" w:hAnsi="Arial" w:cs="Arial"/>
          <w:sz w:val="24"/>
          <w:szCs w:val="24"/>
        </w:rPr>
        <w:t xml:space="preserve"> Município do Rio de Janeiro, assim como as empresas e/ou seu sócio majoritário que tenham sido apenados com proibição de contratar com a Administração Pública, nos termos do art. 12 da Lei Federal nº 8.429/1992 e alterações posteriores.</w:t>
      </w:r>
    </w:p>
    <w:p w14:paraId="00000094"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8.8 – Não será permitida a participação de sociedades cooperativas em razão da natureza do objeto do presente certame.</w:t>
      </w:r>
    </w:p>
    <w:p w14:paraId="0000009F" w14:textId="38D7C349" w:rsidR="00DB2069" w:rsidRPr="001E64D9" w:rsidRDefault="00B0237C" w:rsidP="004947A6">
      <w:pPr>
        <w:spacing w:after="115"/>
        <w:rPr>
          <w:rFonts w:ascii="Arial" w:eastAsia="Times New Roman" w:hAnsi="Arial" w:cs="Arial"/>
          <w:sz w:val="24"/>
          <w:szCs w:val="24"/>
        </w:rPr>
      </w:pPr>
      <w:r w:rsidRPr="001E64D9">
        <w:rPr>
          <w:rFonts w:ascii="Arial" w:eastAsia="Times New Roman" w:hAnsi="Arial" w:cs="Arial"/>
          <w:sz w:val="24"/>
          <w:szCs w:val="24"/>
        </w:rPr>
        <w:t>8.9 – Não será permitida a participação em consórcio.</w:t>
      </w:r>
    </w:p>
    <w:p w14:paraId="7931F56C" w14:textId="486B8EDA" w:rsidR="001E0AAF" w:rsidRPr="001E64D9" w:rsidRDefault="001E0AAF" w:rsidP="004947A6">
      <w:pPr>
        <w:spacing w:after="120"/>
        <w:rPr>
          <w:rFonts w:ascii="Arial" w:eastAsia="Times New Roman" w:hAnsi="Arial" w:cs="Arial"/>
          <w:color w:val="FF0000"/>
          <w:sz w:val="24"/>
          <w:szCs w:val="24"/>
        </w:rPr>
      </w:pPr>
    </w:p>
    <w:p w14:paraId="000000AB" w14:textId="48D7E175"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8.10 – As operações societárias promovidas pela empresa licitante ou contratada deverão ser submetidas à prévia aprovação da </w:t>
      </w:r>
      <w:r w:rsidR="006D6F24" w:rsidRPr="001E64D9">
        <w:rPr>
          <w:rFonts w:ascii="Arial" w:eastAsia="Times New Roman" w:hAnsi="Arial" w:cs="Arial"/>
          <w:sz w:val="24"/>
          <w:szCs w:val="24"/>
        </w:rPr>
        <w:t>MULTIRIO</w:t>
      </w:r>
      <w:r w:rsidRPr="001E64D9">
        <w:rPr>
          <w:rFonts w:ascii="Arial" w:eastAsia="Times New Roman" w:hAnsi="Arial" w:cs="Arial"/>
          <w:sz w:val="24"/>
          <w:szCs w:val="24"/>
        </w:rPr>
        <w:t xml:space="preserve">, para verificação de suas implicações com o objeto do Contrato, que poderá ser </w:t>
      </w:r>
      <w:r w:rsidR="00CE7BAF" w:rsidRPr="001E64D9">
        <w:rPr>
          <w:rFonts w:ascii="Arial" w:eastAsia="Times New Roman" w:hAnsi="Arial" w:cs="Arial"/>
          <w:sz w:val="24"/>
          <w:szCs w:val="24"/>
        </w:rPr>
        <w:t>extinto</w:t>
      </w:r>
      <w:r w:rsidRPr="001E64D9">
        <w:rPr>
          <w:rFonts w:ascii="Arial" w:eastAsia="Times New Roman" w:hAnsi="Arial" w:cs="Arial"/>
          <w:sz w:val="24"/>
          <w:szCs w:val="24"/>
        </w:rPr>
        <w:t xml:space="preserve"> em qualquer hipótese de prejuízo ou elevação de risco para o seu cumprimento. </w:t>
      </w:r>
    </w:p>
    <w:p w14:paraId="000000A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8.11 – Não será permitida a participação de licitantes:</w:t>
      </w:r>
    </w:p>
    <w:p w14:paraId="000000AF" w14:textId="01ABF336" w:rsidR="00DB2069" w:rsidRPr="001E64D9" w:rsidRDefault="001E0AAF"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I - </w:t>
      </w:r>
      <w:r w:rsidR="00B0237C" w:rsidRPr="001E64D9">
        <w:rPr>
          <w:rFonts w:ascii="Arial" w:eastAsia="Times New Roman" w:hAnsi="Arial" w:cs="Arial"/>
          <w:sz w:val="24"/>
          <w:szCs w:val="24"/>
        </w:rPr>
        <w:t xml:space="preserve">cujos </w:t>
      </w:r>
      <w:r w:rsidR="000A71AF" w:rsidRPr="001E64D9">
        <w:rPr>
          <w:rFonts w:ascii="Arial" w:eastAsia="Times New Roman" w:hAnsi="Arial" w:cs="Arial"/>
          <w:sz w:val="24"/>
          <w:szCs w:val="24"/>
        </w:rPr>
        <w:t xml:space="preserve">dirigentes, </w:t>
      </w:r>
      <w:r w:rsidR="00B0237C" w:rsidRPr="001E64D9">
        <w:rPr>
          <w:rFonts w:ascii="Arial" w:eastAsia="Times New Roman" w:hAnsi="Arial" w:cs="Arial"/>
          <w:sz w:val="24"/>
          <w:szCs w:val="24"/>
        </w:rPr>
        <w:t>gerentes, sócios ou componentes do seu quadro técnico sejam servidores da Administração Direta ou Indireta do Município, ou que o tenham sido nos últimos 180 (cento e oitenta) dias anteriores à data desta licitação. Será vedada também a participação de licitantes que possuam em seus quadros funcionais profissional que tenha ocupado cargo integrante dos 1º e 2º escalões da Administração Direta ou Indireta do Município, nos últimos 12 (doze) meses, devendo apresentar declaração de atendimento a tal requisito.</w:t>
      </w:r>
    </w:p>
    <w:p w14:paraId="000000B2" w14:textId="1C8EAF5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II – suspensas pela </w:t>
      </w:r>
      <w:r w:rsidR="008E2F1B" w:rsidRPr="001E64D9">
        <w:rPr>
          <w:rFonts w:ascii="Arial" w:eastAsia="Times New Roman" w:hAnsi="Arial" w:cs="Arial"/>
          <w:sz w:val="24"/>
          <w:szCs w:val="24"/>
        </w:rPr>
        <w:t>MULTIRIO</w:t>
      </w:r>
      <w:r w:rsidRPr="001E64D9">
        <w:rPr>
          <w:rFonts w:ascii="Arial" w:eastAsia="Times New Roman" w:hAnsi="Arial" w:cs="Arial"/>
          <w:sz w:val="24"/>
          <w:szCs w:val="24"/>
        </w:rPr>
        <w:t>;</w:t>
      </w:r>
    </w:p>
    <w:p w14:paraId="000000B4" w14:textId="71DFCC0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III – declaradas inidôneas </w:t>
      </w:r>
      <w:r w:rsidR="008E2F1B" w:rsidRPr="001E64D9">
        <w:rPr>
          <w:rFonts w:ascii="Arial" w:eastAsia="Times New Roman" w:hAnsi="Arial" w:cs="Arial"/>
          <w:sz w:val="24"/>
          <w:szCs w:val="24"/>
        </w:rPr>
        <w:t>pel</w:t>
      </w:r>
      <w:r w:rsidR="00CA4763" w:rsidRPr="001E64D9">
        <w:rPr>
          <w:rFonts w:ascii="Arial" w:eastAsia="Times New Roman" w:hAnsi="Arial" w:cs="Arial"/>
          <w:sz w:val="24"/>
          <w:szCs w:val="24"/>
        </w:rPr>
        <w:t xml:space="preserve">a </w:t>
      </w:r>
      <w:bookmarkStart w:id="1" w:name="_Hlk190872967"/>
      <w:r w:rsidR="00CA4763" w:rsidRPr="001E64D9">
        <w:rPr>
          <w:rFonts w:ascii="Arial" w:eastAsia="Times New Roman" w:hAnsi="Arial" w:cs="Arial"/>
          <w:sz w:val="24"/>
          <w:szCs w:val="24"/>
        </w:rPr>
        <w:t>União, Pelo Estado, pelo Distrito Federal ou pelo</w:t>
      </w:r>
      <w:r w:rsidR="008E2F1B" w:rsidRPr="001E64D9">
        <w:rPr>
          <w:rFonts w:ascii="Arial" w:eastAsia="Times New Roman" w:hAnsi="Arial" w:cs="Arial"/>
          <w:sz w:val="24"/>
          <w:szCs w:val="24"/>
        </w:rPr>
        <w:t xml:space="preserve"> Município do Rio de Janeiro</w:t>
      </w:r>
      <w:r w:rsidRPr="001E64D9">
        <w:rPr>
          <w:rFonts w:ascii="Arial" w:eastAsia="Times New Roman" w:hAnsi="Arial" w:cs="Arial"/>
          <w:sz w:val="24"/>
          <w:szCs w:val="24"/>
        </w:rPr>
        <w:t>, enquanto perdurarem os efeitos da sanção</w:t>
      </w:r>
      <w:bookmarkEnd w:id="1"/>
      <w:r w:rsidRPr="001E64D9">
        <w:rPr>
          <w:rFonts w:ascii="Arial" w:eastAsia="Times New Roman" w:hAnsi="Arial" w:cs="Arial"/>
          <w:sz w:val="24"/>
          <w:szCs w:val="24"/>
        </w:rPr>
        <w:t xml:space="preserve">; </w:t>
      </w:r>
    </w:p>
    <w:p w14:paraId="000000B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IV – constituídas por sócio de empresa que estiver suspensa, impedida ou declarada inidônea;</w:t>
      </w:r>
    </w:p>
    <w:p w14:paraId="000000B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V – cujos administradores sejam sócios de empresa suspensa, impedida ou declarada inidônea;</w:t>
      </w:r>
    </w:p>
    <w:p w14:paraId="000000BA"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VI – constituídas por sócio que tenha sido sócio ou administrador de empresa suspensa, impedida ou declarada inidônea, no período dos fatos que deram ensejo à sanção;</w:t>
      </w:r>
    </w:p>
    <w:p w14:paraId="000000BC"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VII – cujos administradores tenham sido sócios ou administradores de empresa suspensa, impedida ou declarada inidônea, no período dos fatos que deram ensejo à sanção;</w:t>
      </w:r>
    </w:p>
    <w:p w14:paraId="000000B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VIII – que tiverem, nos seus quadros de diretoria, pessoa que participou, em razão de vínculo de mesma natureza, de empresa declarada inidônea. </w:t>
      </w:r>
    </w:p>
    <w:p w14:paraId="000000C0"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8.12 – A vedação de que trata o item 8.11 se aplica, ainda:</w:t>
      </w:r>
    </w:p>
    <w:p w14:paraId="000000C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I – à contratação do próprio empregado ou dirigente, como pessoa física, bem como à participação dele em procedimentos licitatórios, na condição de licitante;</w:t>
      </w:r>
    </w:p>
    <w:p w14:paraId="000000C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II – a quem tenha relação de parentesco, até o terceiro grau civil, com:</w:t>
      </w:r>
    </w:p>
    <w:p w14:paraId="000000C7" w14:textId="29C2290A"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a) dirigente da </w:t>
      </w:r>
      <w:r w:rsidR="008C4EAD" w:rsidRPr="001E64D9">
        <w:rPr>
          <w:rFonts w:ascii="Arial" w:eastAsia="Times New Roman" w:hAnsi="Arial" w:cs="Arial"/>
          <w:sz w:val="24"/>
          <w:szCs w:val="24"/>
        </w:rPr>
        <w:t>MULTIRIO</w:t>
      </w:r>
      <w:r w:rsidRPr="001E64D9">
        <w:rPr>
          <w:rFonts w:ascii="Arial" w:eastAsia="Times New Roman" w:hAnsi="Arial" w:cs="Arial"/>
          <w:sz w:val="24"/>
          <w:szCs w:val="24"/>
        </w:rPr>
        <w:t>;</w:t>
      </w:r>
    </w:p>
    <w:p w14:paraId="000000C8" w14:textId="32A9804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b) empregado da </w:t>
      </w:r>
      <w:r w:rsidR="008C4EAD" w:rsidRPr="001E64D9">
        <w:rPr>
          <w:rFonts w:ascii="Arial" w:eastAsia="Times New Roman" w:hAnsi="Arial" w:cs="Arial"/>
          <w:sz w:val="24"/>
          <w:szCs w:val="24"/>
        </w:rPr>
        <w:t>MULTIRIO</w:t>
      </w:r>
      <w:r w:rsidRPr="001E64D9">
        <w:rPr>
          <w:rFonts w:ascii="Arial" w:eastAsia="Times New Roman" w:hAnsi="Arial" w:cs="Arial"/>
          <w:sz w:val="24"/>
          <w:szCs w:val="24"/>
        </w:rPr>
        <w:t xml:space="preserve"> cujas atribuições envolvam a atuação na área responsável pela licitação ou contratação;</w:t>
      </w:r>
    </w:p>
    <w:p w14:paraId="690DA572" w14:textId="795FA67C" w:rsidR="00B711DB"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c) autoridade do ente público a que a </w:t>
      </w:r>
      <w:r w:rsidR="008C4EAD" w:rsidRPr="001E64D9">
        <w:rPr>
          <w:rFonts w:ascii="Arial" w:eastAsia="Times New Roman" w:hAnsi="Arial" w:cs="Arial"/>
          <w:sz w:val="24"/>
          <w:szCs w:val="24"/>
        </w:rPr>
        <w:t>MULTIRIO</w:t>
      </w:r>
      <w:r w:rsidRPr="001E64D9">
        <w:rPr>
          <w:rFonts w:ascii="Arial" w:eastAsia="Times New Roman" w:hAnsi="Arial" w:cs="Arial"/>
          <w:sz w:val="24"/>
          <w:szCs w:val="24"/>
        </w:rPr>
        <w:t xml:space="preserve"> esteja vinculada</w:t>
      </w:r>
      <w:r w:rsidR="00B711DB" w:rsidRPr="001E64D9">
        <w:rPr>
          <w:rFonts w:ascii="Arial" w:eastAsia="Times New Roman" w:hAnsi="Arial" w:cs="Arial"/>
          <w:sz w:val="24"/>
          <w:szCs w:val="24"/>
        </w:rPr>
        <w:t>.</w:t>
      </w:r>
    </w:p>
    <w:p w14:paraId="000000C9" w14:textId="5F7A088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III – cujo proprietário, mesmo na condição de sócio, tenha terminado seu prazo de gestão ou rompido seu vínculo com </w:t>
      </w:r>
      <w:r w:rsidR="008C4EAD" w:rsidRPr="001E64D9">
        <w:rPr>
          <w:rFonts w:ascii="Arial" w:eastAsia="Times New Roman" w:hAnsi="Arial" w:cs="Arial"/>
          <w:sz w:val="24"/>
          <w:szCs w:val="24"/>
        </w:rPr>
        <w:t>a MULTIRIO</w:t>
      </w:r>
      <w:r w:rsidRPr="001E64D9">
        <w:rPr>
          <w:rFonts w:ascii="Arial" w:eastAsia="Times New Roman" w:hAnsi="Arial" w:cs="Arial"/>
          <w:sz w:val="24"/>
          <w:szCs w:val="24"/>
        </w:rPr>
        <w:t xml:space="preserve"> há menos de 6 (seis) meses.</w:t>
      </w:r>
    </w:p>
    <w:p w14:paraId="000000D4" w14:textId="3AE4E121" w:rsidR="00DB2069" w:rsidRPr="001E64D9" w:rsidRDefault="00A80CC7"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sz w:val="24"/>
          <w:szCs w:val="24"/>
        </w:rPr>
        <w:t>8.13 – Não serão aceitas na presente licitação as licitantes que tenham participado da elaboração do(s) projeto(s) relacionado(s) ao objeto desta licitação, bem como aquelas cujo quadro técnico seja integrado por profissional que tenha atuado como autor ou colaborador do Termo de Referência.</w:t>
      </w:r>
    </w:p>
    <w:p w14:paraId="4EC96741" w14:textId="323F3C48" w:rsidR="00A80CC7"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2" w:name="_Hlk167377165"/>
      <w:r w:rsidRPr="001E64D9">
        <w:rPr>
          <w:rFonts w:ascii="Arial" w:eastAsia="Times New Roman" w:hAnsi="Arial" w:cs="Arial"/>
          <w:sz w:val="24"/>
          <w:szCs w:val="24"/>
        </w:rPr>
        <w:t>8.14 –</w:t>
      </w:r>
      <w:r w:rsidR="00A80CC7" w:rsidRPr="001E64D9">
        <w:rPr>
          <w:rFonts w:ascii="Arial" w:eastAsia="Times New Roman" w:hAnsi="Arial" w:cs="Arial"/>
          <w:sz w:val="24"/>
          <w:szCs w:val="24"/>
        </w:rPr>
        <w:t xml:space="preserve"> Não será permitida a participação de licitantes que mantenha</w:t>
      </w:r>
      <w:r w:rsidR="00CE7BAF" w:rsidRPr="001E64D9">
        <w:rPr>
          <w:rFonts w:ascii="Arial" w:eastAsia="Times New Roman" w:hAnsi="Arial" w:cs="Arial"/>
          <w:sz w:val="24"/>
          <w:szCs w:val="24"/>
        </w:rPr>
        <w:t>m</w:t>
      </w:r>
      <w:r w:rsidR="00A80CC7" w:rsidRPr="001E64D9">
        <w:rPr>
          <w:rFonts w:ascii="Arial" w:eastAsia="Times New Roman" w:hAnsi="Arial" w:cs="Arial"/>
          <w:sz w:val="24"/>
          <w:szCs w:val="24"/>
        </w:rPr>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1F9DE7" w14:textId="4BB4C210" w:rsidR="004677E2" w:rsidRPr="001E64D9" w:rsidRDefault="00A80CC7"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8.14.1 - </w:t>
      </w:r>
      <w:r w:rsidR="004677E2" w:rsidRPr="001E64D9">
        <w:rPr>
          <w:rFonts w:ascii="Arial" w:eastAsia="Times New Roman" w:hAnsi="Arial" w:cs="Arial"/>
          <w:sz w:val="24"/>
          <w:szCs w:val="24"/>
        </w:rPr>
        <w:t>Não será permitida a participação de licitantes quando caracterizar nepotismo, conflito de interesses, tráfico de influência ou qualquer das vedações contidas no Decreto Rio nº 51.260/2022.</w:t>
      </w:r>
    </w:p>
    <w:p w14:paraId="0A92003E" w14:textId="7D5BFE4F" w:rsidR="00A80CC7" w:rsidRPr="001E64D9" w:rsidRDefault="00A80CC7"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8.15 – Não poderão disputar licitação ou participar da execução de contrato, direta ou indiretamente, empresas controladoras, controladas ou coligadas, nos termos da Lei Federal nº 6.404/76, concorrendo entre si</w:t>
      </w:r>
      <w:ins w:id="3" w:author="FERNANDA ALBUQUERQUE DA SILVA OLIVA" w:date="2025-02-26T13:47:00Z" w16du:dateUtc="2025-02-26T16:47:00Z">
        <w:r w:rsidR="000F76FE" w:rsidRPr="001E64D9">
          <w:rPr>
            <w:rFonts w:ascii="Arial" w:eastAsia="Times New Roman" w:hAnsi="Arial" w:cs="Arial"/>
            <w:sz w:val="24"/>
            <w:szCs w:val="24"/>
          </w:rPr>
          <w:t>.</w:t>
        </w:r>
      </w:ins>
    </w:p>
    <w:p w14:paraId="79F3ECA5" w14:textId="4C0F9B4B" w:rsidR="00A80CC7" w:rsidRPr="001E64D9" w:rsidRDefault="00A80CC7"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8.16 – </w:t>
      </w:r>
      <w:bookmarkStart w:id="4" w:name="_Hlk190873414"/>
      <w:r w:rsidRPr="001E64D9">
        <w:rPr>
          <w:rFonts w:ascii="Arial" w:eastAsia="Times New Roman" w:hAnsi="Arial" w:cs="Arial"/>
          <w:sz w:val="24"/>
          <w:szCs w:val="24"/>
        </w:rPr>
        <w:t>Não poderão disputar licitação ou participar da execução de contrato, direta ou indiretamente,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End w:id="4"/>
    </w:p>
    <w:bookmarkEnd w:id="2"/>
    <w:p w14:paraId="000000D6" w14:textId="5385F34B" w:rsidR="00DB2069" w:rsidRPr="001E64D9" w:rsidRDefault="004677E2"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8.1</w:t>
      </w:r>
      <w:r w:rsidR="00A80CC7"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 xml:space="preserve"> - </w:t>
      </w:r>
      <w:r w:rsidR="00B0237C" w:rsidRPr="001E64D9">
        <w:rPr>
          <w:rFonts w:ascii="Arial" w:eastAsia="Times New Roman" w:hAnsi="Arial" w:cs="Arial"/>
          <w:color w:val="000000"/>
          <w:sz w:val="24"/>
          <w:szCs w:val="24"/>
        </w:rPr>
        <w:t xml:space="preserve">As empresas estrangeiras que não funcionem no País deverão apresentar documentos equivalentes, visando à habilitação, na forma de regulamento emitido pelo Poder Executivo </w:t>
      </w:r>
      <w:r w:rsidR="00B66723" w:rsidRPr="001E64D9">
        <w:rPr>
          <w:rFonts w:ascii="Arial" w:eastAsia="Times New Roman" w:hAnsi="Arial" w:cs="Arial"/>
          <w:color w:val="000000"/>
          <w:sz w:val="24"/>
          <w:szCs w:val="24"/>
        </w:rPr>
        <w:t>F</w:t>
      </w:r>
      <w:r w:rsidR="00B0237C" w:rsidRPr="001E64D9">
        <w:rPr>
          <w:rFonts w:ascii="Arial" w:eastAsia="Times New Roman" w:hAnsi="Arial" w:cs="Arial"/>
          <w:color w:val="000000"/>
          <w:sz w:val="24"/>
          <w:szCs w:val="24"/>
        </w:rPr>
        <w:t>ederal.</w:t>
      </w:r>
    </w:p>
    <w:p w14:paraId="000000D8" w14:textId="360674F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8.1</w:t>
      </w:r>
      <w:r w:rsidR="00A80CC7"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.1 – A empresa estrangeira, que concorrer isoladamente ou como líder de consórcio, deve informar endereço de representante em território brasileiro, com poderes para receber intimação e citação, bem como endereço eletrônico para comunicações.</w:t>
      </w:r>
    </w:p>
    <w:p w14:paraId="000000DA" w14:textId="34D70B0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8.1</w:t>
      </w:r>
      <w:r w:rsidR="00A80CC7" w:rsidRPr="001E64D9">
        <w:rPr>
          <w:rFonts w:ascii="Arial" w:eastAsia="Times New Roman" w:hAnsi="Arial" w:cs="Arial"/>
          <w:sz w:val="24"/>
          <w:szCs w:val="24"/>
        </w:rPr>
        <w:t>8</w:t>
      </w:r>
      <w:r w:rsidRPr="001E64D9">
        <w:rPr>
          <w:rFonts w:ascii="Arial" w:eastAsia="Times New Roman" w:hAnsi="Arial" w:cs="Arial"/>
          <w:color w:val="000000"/>
          <w:sz w:val="24"/>
          <w:szCs w:val="24"/>
        </w:rPr>
        <w:t xml:space="preserve"> – O envio da proposta vinculará a licitante ao cumprimento de todas as condições e obrigações inerentes ao certame. </w:t>
      </w:r>
    </w:p>
    <w:p w14:paraId="000000DC" w14:textId="02639EBF" w:rsidR="00DB2069" w:rsidRPr="001E64D9" w:rsidRDefault="00B0237C" w:rsidP="004947A6">
      <w:pPr>
        <w:pStyle w:val="Ttulo1"/>
        <w:rPr>
          <w:rFonts w:ascii="Arial" w:hAnsi="Arial" w:cs="Arial"/>
          <w:szCs w:val="24"/>
        </w:rPr>
      </w:pPr>
      <w:r w:rsidRPr="001E64D9">
        <w:rPr>
          <w:rFonts w:ascii="Arial" w:hAnsi="Arial" w:cs="Arial"/>
          <w:szCs w:val="24"/>
        </w:rPr>
        <w:t xml:space="preserve">9. CREDENCIAMENTO </w:t>
      </w:r>
    </w:p>
    <w:p w14:paraId="691D0940" w14:textId="77777777" w:rsidR="00065B44" w:rsidRPr="001E64D9" w:rsidRDefault="00065B44" w:rsidP="004947A6">
      <w:pPr>
        <w:rPr>
          <w:rFonts w:ascii="Arial" w:hAnsi="Arial" w:cs="Arial"/>
          <w:sz w:val="24"/>
          <w:szCs w:val="24"/>
        </w:rPr>
      </w:pPr>
    </w:p>
    <w:p w14:paraId="000000DE" w14:textId="23B01EA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9.1 – Todo o procedimento para credenciamento e cadastramento consta do “Manual do Fornecedor”, disponibilizado no endereço eletrônico https://www.go</w:t>
      </w:r>
      <w:r w:rsidR="00C14AE5" w:rsidRPr="001E64D9">
        <w:rPr>
          <w:rFonts w:ascii="Arial" w:eastAsia="Times New Roman" w:hAnsi="Arial" w:cs="Arial"/>
          <w:color w:val="000000"/>
          <w:sz w:val="24"/>
          <w:szCs w:val="24"/>
        </w:rPr>
        <w:t>v.br/compras/pt-br</w:t>
      </w:r>
      <w:r w:rsidRPr="001E64D9">
        <w:rPr>
          <w:rFonts w:ascii="Arial" w:eastAsia="Times New Roman" w:hAnsi="Arial" w:cs="Arial"/>
          <w:color w:val="000000"/>
          <w:sz w:val="24"/>
          <w:szCs w:val="24"/>
        </w:rPr>
        <w:t>.</w:t>
      </w:r>
    </w:p>
    <w:p w14:paraId="000000E0" w14:textId="277F05B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9.1.1 – O credenciamento dar–se–á pela atribuição de chave de identificação e senha, pessoal e intransferível, para acesso ao Sistema Integrado de Administração de Serviços Gerais – SIASG – </w:t>
      </w:r>
      <w:r w:rsidR="00A84DAD" w:rsidRPr="001E64D9">
        <w:rPr>
          <w:rFonts w:ascii="Arial" w:eastAsia="Times New Roman" w:hAnsi="Arial" w:cs="Arial"/>
          <w:color w:val="000000"/>
          <w:sz w:val="24"/>
          <w:szCs w:val="24"/>
        </w:rPr>
        <w:t>Sistema de Compras do Governo Federal.</w:t>
      </w:r>
    </w:p>
    <w:p w14:paraId="000000E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9.1.2 – O referido credenciamento depende de registro cadastral atualizado no Sistema de Cadastramento Unificado de Fornecedores – SICAF.</w:t>
      </w:r>
    </w:p>
    <w:p w14:paraId="5BD75076" w14:textId="03650266" w:rsidR="00F45873" w:rsidRPr="001E64D9" w:rsidRDefault="00F45873"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9.1.2.1 – É de responsabilidade do cadastrado conferir a exatidão dos seus dados cadastrais nos Sistemas relacionados nos itens 9.1.1 e 9.1.2 e mantê-los atualizados junto aos órgãos responsáveis pela informação, devendo proceder, imediatamente, à correção ou à alteração dos registros tão logo identifique incorreção ou aqueles se tornem desatualizados.</w:t>
      </w:r>
    </w:p>
    <w:p w14:paraId="000000E4"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9.1.3 – O credenciamento junto ao provedor do sistema implica a responsabilização legal da licitante e do seu representante legal, além da presunção de sua capacidade técnica para realizar transações inerentes ao Pregão Eletrônico.</w:t>
      </w:r>
    </w:p>
    <w:p w14:paraId="000000E6" w14:textId="236C664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9.1.4 – </w:t>
      </w:r>
      <w:r w:rsidRPr="001E64D9">
        <w:rPr>
          <w:rFonts w:ascii="Arial" w:eastAsia="Times New Roman" w:hAnsi="Arial" w:cs="Arial"/>
          <w:sz w:val="24"/>
          <w:szCs w:val="24"/>
        </w:rPr>
        <w:t xml:space="preserve">É de exclusiva responsabilidade da licitante a utilização da senha de acesso, inclusive qualquer transação efetuada diretamente ou por representante, não sendo cabível ao Provedor do Sistema </w:t>
      </w:r>
      <w:r w:rsidR="00684815" w:rsidRPr="001E64D9">
        <w:rPr>
          <w:rFonts w:ascii="Arial" w:eastAsia="Times New Roman" w:hAnsi="Arial" w:cs="Arial"/>
          <w:sz w:val="24"/>
          <w:szCs w:val="24"/>
        </w:rPr>
        <w:t xml:space="preserve">ou </w:t>
      </w:r>
      <w:r w:rsidRPr="001E64D9">
        <w:rPr>
          <w:rFonts w:ascii="Arial" w:eastAsia="Times New Roman" w:hAnsi="Arial" w:cs="Arial"/>
          <w:sz w:val="24"/>
          <w:szCs w:val="24"/>
        </w:rPr>
        <w:t xml:space="preserve">à </w:t>
      </w:r>
      <w:r w:rsidR="00684815" w:rsidRPr="001E64D9">
        <w:rPr>
          <w:rFonts w:ascii="Arial" w:eastAsia="Times New Roman" w:hAnsi="Arial" w:cs="Arial"/>
          <w:sz w:val="24"/>
          <w:szCs w:val="24"/>
        </w:rPr>
        <w:t>MULTIRIO</w:t>
      </w:r>
      <w:r w:rsidRPr="001E64D9">
        <w:rPr>
          <w:rFonts w:ascii="Arial" w:eastAsia="Times New Roman" w:hAnsi="Arial" w:cs="Arial"/>
          <w:sz w:val="24"/>
          <w:szCs w:val="24"/>
        </w:rPr>
        <w:t>, promotor</w:t>
      </w:r>
      <w:r w:rsidR="00684815" w:rsidRPr="001E64D9">
        <w:rPr>
          <w:rFonts w:ascii="Arial" w:eastAsia="Times New Roman" w:hAnsi="Arial" w:cs="Arial"/>
          <w:sz w:val="24"/>
          <w:szCs w:val="24"/>
        </w:rPr>
        <w:t>a</w:t>
      </w:r>
      <w:r w:rsidRPr="001E64D9">
        <w:rPr>
          <w:rFonts w:ascii="Arial" w:eastAsia="Times New Roman" w:hAnsi="Arial" w:cs="Arial"/>
          <w:sz w:val="24"/>
          <w:szCs w:val="24"/>
        </w:rPr>
        <w:t xml:space="preserve"> da presente licitação, responsabilidades por eventuais danos decorrentes do uso indevido da senha, ainda que por terceiros.</w:t>
      </w:r>
    </w:p>
    <w:p w14:paraId="000000E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9.1.5 – A perda da senha ou a quebra do sigilo deverão ser comunicadas imediatamente ao provedor do sistema para imediato bloqueio do acesso.</w:t>
      </w:r>
    </w:p>
    <w:p w14:paraId="000000EA" w14:textId="0D9E85F9"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10. APRESENTAÇÃO DAS PROPOSTAS DE PREÇO E </w:t>
      </w:r>
      <w:r w:rsidR="0003798E" w:rsidRPr="001E64D9">
        <w:rPr>
          <w:rFonts w:ascii="Arial" w:hAnsi="Arial" w:cs="Arial"/>
          <w:szCs w:val="24"/>
        </w:rPr>
        <w:t>DOS DOCUMENTOS DE HABILITAÇÃO</w:t>
      </w:r>
    </w:p>
    <w:p w14:paraId="000000EC" w14:textId="7F0DD58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10.1 – </w:t>
      </w:r>
      <w:r w:rsidRPr="001E64D9">
        <w:rPr>
          <w:rFonts w:ascii="Arial" w:eastAsia="Times New Roman" w:hAnsi="Arial" w:cs="Arial"/>
          <w:sz w:val="24"/>
          <w:szCs w:val="24"/>
        </w:rPr>
        <w:t xml:space="preserve">Após a divulgação do </w:t>
      </w:r>
      <w:r w:rsidR="00D61FB8" w:rsidRPr="001E64D9">
        <w:rPr>
          <w:rFonts w:ascii="Arial" w:eastAsia="Times New Roman" w:hAnsi="Arial" w:cs="Arial"/>
          <w:sz w:val="24"/>
          <w:szCs w:val="24"/>
        </w:rPr>
        <w:t>E</w:t>
      </w:r>
      <w:r w:rsidRPr="001E64D9">
        <w:rPr>
          <w:rFonts w:ascii="Arial" w:eastAsia="Times New Roman" w:hAnsi="Arial" w:cs="Arial"/>
          <w:sz w:val="24"/>
          <w:szCs w:val="24"/>
        </w:rPr>
        <w:t>dital no sítio eletrônico, as licitantes encaminharão, exclusivamente por meio do sistema, proposta com a descrição do objeto ofertado e o preço, até a data e o horário estabelecidos para abertura da sessão pública prevista no item 3.1.</w:t>
      </w:r>
    </w:p>
    <w:p w14:paraId="000000EE" w14:textId="5C0A010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10.1.1 – A etapa de que trata </w:t>
      </w:r>
      <w:r w:rsidR="00941089" w:rsidRPr="001E64D9">
        <w:rPr>
          <w:rFonts w:ascii="Arial" w:eastAsia="Times New Roman" w:hAnsi="Arial" w:cs="Arial"/>
          <w:color w:val="000000"/>
          <w:sz w:val="24"/>
          <w:szCs w:val="24"/>
        </w:rPr>
        <w:t>o</w:t>
      </w:r>
      <w:r w:rsidRPr="001E64D9">
        <w:rPr>
          <w:rFonts w:ascii="Arial" w:eastAsia="Times New Roman" w:hAnsi="Arial" w:cs="Arial"/>
          <w:color w:val="000000"/>
          <w:sz w:val="24"/>
          <w:szCs w:val="24"/>
        </w:rPr>
        <w:t xml:space="preserve"> item</w:t>
      </w:r>
      <w:r w:rsidR="00941089" w:rsidRPr="001E64D9">
        <w:rPr>
          <w:rFonts w:ascii="Arial" w:eastAsia="Times New Roman" w:hAnsi="Arial" w:cs="Arial"/>
          <w:color w:val="000000"/>
          <w:sz w:val="24"/>
          <w:szCs w:val="24"/>
        </w:rPr>
        <w:t xml:space="preserve"> 10.1</w:t>
      </w:r>
      <w:r w:rsidRPr="001E64D9">
        <w:rPr>
          <w:rFonts w:ascii="Arial" w:eastAsia="Times New Roman" w:hAnsi="Arial" w:cs="Arial"/>
          <w:color w:val="000000"/>
          <w:sz w:val="24"/>
          <w:szCs w:val="24"/>
        </w:rPr>
        <w:t> será encerrada com a abertura da sessão pública.</w:t>
      </w:r>
    </w:p>
    <w:p w14:paraId="000000F0" w14:textId="56DDB19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10.1.2 – As propostas de preço serão ofertadas com base </w:t>
      </w:r>
      <w:r w:rsidRPr="00125F91">
        <w:rPr>
          <w:rFonts w:ascii="Arial" w:eastAsia="Times New Roman" w:hAnsi="Arial" w:cs="Arial"/>
          <w:color w:val="000000" w:themeColor="text1"/>
          <w:sz w:val="24"/>
          <w:szCs w:val="24"/>
        </w:rPr>
        <w:t xml:space="preserve">no </w:t>
      </w:r>
      <w:sdt>
        <w:sdtPr>
          <w:rPr>
            <w:rFonts w:ascii="Arial" w:hAnsi="Arial" w:cs="Arial"/>
            <w:color w:val="000000" w:themeColor="text1"/>
            <w:sz w:val="24"/>
            <w:szCs w:val="24"/>
          </w:rPr>
          <w:tag w:val="goog_rdk_2"/>
          <w:id w:val="-239026749"/>
        </w:sdtPr>
        <w:sdtEndPr/>
        <w:sdtContent/>
      </w:sdt>
      <w:r w:rsidRPr="00125F91">
        <w:rPr>
          <w:rFonts w:ascii="Arial" w:eastAsia="Times New Roman" w:hAnsi="Arial" w:cs="Arial"/>
          <w:color w:val="000000" w:themeColor="text1"/>
          <w:sz w:val="24"/>
          <w:szCs w:val="24"/>
        </w:rPr>
        <w:t xml:space="preserve">menor preço global do </w:t>
      </w:r>
      <w:r w:rsidRPr="001E64D9">
        <w:rPr>
          <w:rFonts w:ascii="Arial" w:eastAsia="Times New Roman" w:hAnsi="Arial" w:cs="Arial"/>
          <w:color w:val="000000"/>
          <w:sz w:val="24"/>
          <w:szCs w:val="24"/>
        </w:rPr>
        <w:t>objeto licitado.</w:t>
      </w:r>
    </w:p>
    <w:p w14:paraId="2439B34D" w14:textId="7CA3C703" w:rsidR="00D05503" w:rsidRPr="001E64D9" w:rsidRDefault="00D05503"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FF0000"/>
          <w:sz w:val="24"/>
          <w:szCs w:val="24"/>
        </w:rPr>
        <w:t>10.1.3 – Na presente licitação, a Microempresa e a Empresa de Pequeno Porte não poderão se beneficiar do regime de tributação pelo Simples Nacional.</w:t>
      </w:r>
    </w:p>
    <w:p w14:paraId="30EAAA5E" w14:textId="4AB5D613" w:rsidR="00D05503" w:rsidRPr="001E64D9" w:rsidRDefault="00D05503"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10.2 – Na presente licitação, a fase de habilitação sucederá as fases de apresentação de propostas e lances e de julgamento.</w:t>
      </w:r>
    </w:p>
    <w:p w14:paraId="4D8CB316"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10.3 – No cadastramento da proposta inicial, o licitante declarará, em campo próprio do sistema, que: </w:t>
      </w:r>
    </w:p>
    <w:p w14:paraId="25951FA6" w14:textId="1D83FAEB"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10.3.1 – está ciente e concorda com as condições contidas no </w:t>
      </w:r>
      <w:r w:rsidR="00982667" w:rsidRPr="001E64D9">
        <w:rPr>
          <w:rFonts w:ascii="Arial" w:eastAsia="Times New Roman" w:hAnsi="Arial" w:cs="Arial"/>
          <w:sz w:val="24"/>
          <w:szCs w:val="24"/>
        </w:rPr>
        <w:t>E</w:t>
      </w:r>
      <w:r w:rsidRPr="001E64D9">
        <w:rPr>
          <w:rFonts w:ascii="Arial" w:eastAsia="Times New Roman" w:hAnsi="Arial" w:cs="Arial"/>
          <w:sz w:val="24"/>
          <w:szCs w:val="24"/>
        </w:rPr>
        <w:t xml:space="preserv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14:paraId="494A896B" w14:textId="4874FB3A"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10.3.2 – não emprega menor de 18 anos em trabalho noturno, perigoso ou insalubre e não emprega menor de 16 anos, salvo menor, a partir de 14 anos, na condição de aprendiz, nos termos do artigo 7°, XXXIII, da Constituição; </w:t>
      </w:r>
    </w:p>
    <w:p w14:paraId="09AB8DF9" w14:textId="026B4E14"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10.3.3 – não possui empregados executando trabalho degradante ou forçado, observando o disposto nos incisos III e IV do art. 1º e no inciso III do art. 5º da Constituição Federal; </w:t>
      </w:r>
    </w:p>
    <w:p w14:paraId="58D522CD"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10.3.4 – cumpre as exigências de reserva de cargos para pessoa com deficiência, para reabilitado da Previdência Social e para aprendiz; previstas em lei e em outras normas específicas. </w:t>
      </w:r>
    </w:p>
    <w:p w14:paraId="7C930327" w14:textId="51927E55"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10.4. A falsidade das declarações de que tratam os itens 10.3.1/10.3.5 sujeitará o licitante às sanções previstas na Lei nº </w:t>
      </w:r>
      <w:r w:rsidR="00747A06" w:rsidRPr="001E64D9">
        <w:rPr>
          <w:rFonts w:ascii="Arial" w:eastAsia="Times New Roman" w:hAnsi="Arial" w:cs="Arial"/>
          <w:sz w:val="24"/>
          <w:szCs w:val="24"/>
        </w:rPr>
        <w:t>13.303</w:t>
      </w:r>
      <w:r w:rsidRPr="001E64D9">
        <w:rPr>
          <w:rFonts w:ascii="Arial" w:eastAsia="Times New Roman" w:hAnsi="Arial" w:cs="Arial"/>
          <w:sz w:val="24"/>
          <w:szCs w:val="24"/>
        </w:rPr>
        <w:t>,</w:t>
      </w:r>
      <w:r w:rsidR="00747A06" w:rsidRPr="001E64D9">
        <w:rPr>
          <w:rFonts w:ascii="Arial" w:eastAsia="Times New Roman" w:hAnsi="Arial" w:cs="Arial"/>
          <w:sz w:val="24"/>
          <w:szCs w:val="24"/>
        </w:rPr>
        <w:t xml:space="preserve"> de 2016,</w:t>
      </w:r>
      <w:r w:rsidRPr="001E64D9">
        <w:rPr>
          <w:rFonts w:ascii="Arial" w:eastAsia="Times New Roman" w:hAnsi="Arial" w:cs="Arial"/>
          <w:sz w:val="24"/>
          <w:szCs w:val="24"/>
        </w:rPr>
        <w:t xml:space="preserve"> e neste Edital. </w:t>
      </w:r>
    </w:p>
    <w:p w14:paraId="52268727"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 – As licitantes poderão retirar ou substituir suas propostas e os documentos de habilitação inseridos no sistema, até a abertura da sessão pública da presente licitação, no dia e horário previstos no item 3.1. </w:t>
      </w:r>
    </w:p>
    <w:p w14:paraId="633FDB1C"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10.5.1 – A proposta do licitante melhor classificado somente será disponibilizada para avaliação do pregoeiro e para acesso público após o encerramento do envio de lances. </w:t>
      </w:r>
    </w:p>
    <w:p w14:paraId="73593FE6" w14:textId="5E4DB878"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10.5.2 – Encerrada a etapa de lances e negociação, o pregoeiro examinará a proposta do licitante mais bem classificado quanto à compatibilidade do preço em relação ao valor estimado, a sua exequibilidade e adequação do objeto e, depois, solicitará a apresentação da Proposta Final, a Planilha de Custos e Formação de Preços</w:t>
      </w:r>
      <w:r w:rsidR="00422905">
        <w:rPr>
          <w:rFonts w:ascii="Arial" w:eastAsia="Times New Roman" w:hAnsi="Arial" w:cs="Arial"/>
          <w:sz w:val="24"/>
          <w:szCs w:val="24"/>
        </w:rPr>
        <w:t xml:space="preserve"> (ANEXO I-A)</w:t>
      </w:r>
      <w:r w:rsidRPr="001E64D9">
        <w:rPr>
          <w:rFonts w:ascii="Arial" w:eastAsia="Times New Roman" w:hAnsi="Arial" w:cs="Arial"/>
          <w:sz w:val="24"/>
          <w:szCs w:val="24"/>
        </w:rPr>
        <w:t xml:space="preserve">, quando solicitada no Edital e seus anexos, e Documentos de Habilitação descritos no item 13, no prazo de </w:t>
      </w:r>
      <w:r w:rsidR="004E5001">
        <w:rPr>
          <w:rFonts w:ascii="Arial" w:eastAsia="Times New Roman" w:hAnsi="Arial" w:cs="Arial"/>
          <w:sz w:val="24"/>
          <w:szCs w:val="24"/>
        </w:rPr>
        <w:t>2 (duas)</w:t>
      </w:r>
      <w:r w:rsidRPr="001E64D9">
        <w:rPr>
          <w:rFonts w:ascii="Arial" w:eastAsia="Times New Roman" w:hAnsi="Arial" w:cs="Arial"/>
          <w:sz w:val="24"/>
          <w:szCs w:val="24"/>
        </w:rPr>
        <w:t xml:space="preserve"> horas, contados da convocação feita pelo Pregoeiro no sistema eletrônico. </w:t>
      </w:r>
    </w:p>
    <w:p w14:paraId="7C263C1D"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10.5.3 - O prazo estabelecido no item 10.5.2 pelo Pregoeiro poderá ser prorrogado, a partir de solicitação fundamentada feita no chat pelo licitante antes do findo o prazo. </w:t>
      </w:r>
    </w:p>
    <w:p w14:paraId="7CE84C31"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10.5.4 – Os documentos complementares à proposta e à habilitação, quando necessários à confirmação daqueles exigidos no edital e já apresentados, serão encaminhados pelo licitante melhor classificado após o encerramento do envio de lances, em formato digital, nos termos do item 12.4.2. </w:t>
      </w:r>
    </w:p>
    <w:p w14:paraId="3DD8327C"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10.5.5 – O pregoeiro poderá, no julgamento das propostas, sanar erros ou falhas que não alterem a substância das propostas, mediante decisão fundamentada, registrada em ata e acessível aos licitantes, e lhe atribuirá validade e eficácia para fins de classificação.</w:t>
      </w:r>
    </w:p>
    <w:p w14:paraId="39A2ECF0"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10.5.6– Na hipótese de necessidade de suspensão da sessão pública para a realização de diligências, com vistas ao saneamento de que trata o item 13.5, a sessão pública somente poderá ser reiniciada mediante aviso prévio no sistema com, no mínimo, 24 (vinte e quatro) horas de antecedência, e a ocorrência será registrada em ata. </w:t>
      </w:r>
    </w:p>
    <w:p w14:paraId="55B83114"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10.5.7 – Não será estabelecida nesta etapa do certame ordem de classificação entre as propostas apresentadas, o que somente ocorrerá após a realização de procedimentos de negociação e julgamento da proposta. </w:t>
      </w:r>
    </w:p>
    <w:p w14:paraId="258BCC2F"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10.6 – No preço proposto serão computadas todas as despesas para a execução do contrato, incluindo a totalidade dos custos diretos e indiretos do objeto da presente 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 </w:t>
      </w:r>
    </w:p>
    <w:p w14:paraId="1531AA0C" w14:textId="76FB71C2"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10.6.</w:t>
      </w:r>
      <w:r w:rsidR="00F85690">
        <w:rPr>
          <w:rFonts w:ascii="Arial" w:eastAsia="Times New Roman" w:hAnsi="Arial" w:cs="Arial"/>
          <w:sz w:val="24"/>
          <w:szCs w:val="24"/>
        </w:rPr>
        <w:t>1</w:t>
      </w:r>
      <w:r w:rsidRPr="001E64D9">
        <w:rPr>
          <w:rFonts w:ascii="Arial" w:eastAsia="Times New Roman" w:hAnsi="Arial" w:cs="Arial"/>
          <w:sz w:val="24"/>
          <w:szCs w:val="24"/>
        </w:rPr>
        <w:t xml:space="preserve"> – Em se tratando de serviços com fornecimento de mão de obra em regime de dedicação exclusiva, o licitante deverá indicar na planilha de custo e formação de preço os sindicatos, acordos coletivos, convenções coletivas ou sentenças normativas que regem as categorias profissionais que executarão o serviço e as respectivas datas bases e vigências, com base na Classificação Brasileira de Ocupações – CBO. </w:t>
      </w:r>
    </w:p>
    <w:p w14:paraId="791671F5" w14:textId="77777777" w:rsidR="00747A0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10.7 – O valor total da proposta, acrescido dos valores devidos a título de contribuição previdenciária, na forma do item anterior, será considerado apenas para efeito de comparação com o valor das propostas apresentadas pelas demais licitantes, no momento do seu julgamento. </w:t>
      </w:r>
    </w:p>
    <w:p w14:paraId="475E73A1" w14:textId="7777777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10.7.1 – O valor devido </w:t>
      </w:r>
      <w:r w:rsidR="00747A06" w:rsidRPr="001E64D9">
        <w:rPr>
          <w:rFonts w:ascii="Arial" w:eastAsia="Times New Roman" w:hAnsi="Arial" w:cs="Arial"/>
          <w:sz w:val="24"/>
          <w:szCs w:val="24"/>
        </w:rPr>
        <w:t xml:space="preserve">a </w:t>
      </w:r>
      <w:r w:rsidRPr="001E64D9">
        <w:rPr>
          <w:rFonts w:ascii="Arial" w:eastAsia="Times New Roman" w:hAnsi="Arial" w:cs="Arial"/>
          <w:sz w:val="24"/>
          <w:szCs w:val="24"/>
        </w:rPr>
        <w:t xml:space="preserve">título de contraprestação pela execução dos serviços será obtido mediante a dedução do valor total da proposta do montante do valor devido a título de contribuição previdenciária, o qual deverá ser recolhido à entidade competente, na forma da legislação. </w:t>
      </w:r>
    </w:p>
    <w:p w14:paraId="05070CF3" w14:textId="7777777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10.7.2 – Os custos indiretos, relacionados com as despesas de manutenção, utilização, reposição, depreciação e impacto ambiental do objeto licitado, entre outros fatores vinculados ao seu ciclo de vida, poderão ser considerados para a definição do menor dispêndio, sempre que objetivamente mensuráveis, conforme disposto em regulamento. </w:t>
      </w:r>
    </w:p>
    <w:p w14:paraId="6331D613" w14:textId="7777777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10.8 – Nenhuma reivindicação para pagamento adicional será considerada se decorrer de erro ou má interpretação do objeto licitado ou deste Edital. Considerar–se–á que os preços propostos são completos e suficientes para pagar todos os serviços. </w:t>
      </w:r>
    </w:p>
    <w:p w14:paraId="1C36F163" w14:textId="7777777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10.9 – A licitante deverá remeter a proposta de preços devidamente adequada aos preços ofertados na fase competitiva em arquivo único compactado, no curso da sessão pública, quando solicitada a fazê–lo pelo Pregoeiro. </w:t>
      </w:r>
    </w:p>
    <w:p w14:paraId="71DFCA01" w14:textId="5DB81E4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10.10 – As licitantes arcarão com todos os custos relativos à apresentação das suas propostas. </w:t>
      </w:r>
      <w:r w:rsidR="00264E72" w:rsidRPr="001E64D9">
        <w:rPr>
          <w:rFonts w:ascii="Arial" w:eastAsia="Times New Roman" w:hAnsi="Arial" w:cs="Arial"/>
          <w:sz w:val="24"/>
          <w:szCs w:val="24"/>
        </w:rPr>
        <w:t>A MULTIRIO</w:t>
      </w:r>
      <w:r w:rsidRPr="001E64D9">
        <w:rPr>
          <w:rFonts w:ascii="Arial" w:eastAsia="Times New Roman" w:hAnsi="Arial" w:cs="Arial"/>
          <w:sz w:val="24"/>
          <w:szCs w:val="24"/>
        </w:rPr>
        <w:t xml:space="preserve">, em nenhuma hipótese, será responsável por tais custos, quaisquer que sejam os procedimentos seguidos na licitação ou os seus resultados. </w:t>
      </w:r>
    </w:p>
    <w:p w14:paraId="37D84645" w14:textId="77777777" w:rsidR="00264E72"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10.11 – Incumbirá, ainda, à licitante acompanhar as operações no sistema eletrônico durante a sessão pública do Pregão Eletrônico, ficando responsável pelo ônus decorrente da perda de negócios diante da inobservância de quaisquer mensagens emitidas pelo sistema ou de sua desconexão. </w:t>
      </w:r>
    </w:p>
    <w:p w14:paraId="15C56805" w14:textId="77777777" w:rsidR="00046A74"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10.12 – A licitante que se enquadre como microempresa ou empresa de pequeno porte e que queira usufruir do tratamento privilegiado assegurado pelo Decreto Municipal nº 31.349/2009 e pela Lei Complementar Federal nº 123/2006, deverá manifestar, em campo próprio do sistema eletrônico, que cumpre os requisitos previstos no referido diploma legal, especialmente no seu art. 3º, sob as penas da lei, em especial do art. 299 do Código Penal. </w:t>
      </w:r>
    </w:p>
    <w:p w14:paraId="7E6AB1EB" w14:textId="3F6160A5" w:rsidR="00887E56" w:rsidRPr="001E64D9" w:rsidRDefault="00887E56"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10.12.1 – A falta da declaração de enquadramento da licitante como microempresa ou empresa de pequeno porte não conduzirá ao seu afastamento da licitação, mas tão somente dos benefícios da Lei Complementar Federal nº 123/2006.</w:t>
      </w:r>
    </w:p>
    <w:p w14:paraId="0000011E" w14:textId="3FFEDB2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10.</w:t>
      </w:r>
      <w:r w:rsidR="00046A74" w:rsidRPr="001E64D9">
        <w:rPr>
          <w:rFonts w:ascii="Arial" w:eastAsia="Times New Roman" w:hAnsi="Arial" w:cs="Arial"/>
          <w:color w:val="000000"/>
          <w:sz w:val="24"/>
          <w:szCs w:val="24"/>
        </w:rPr>
        <w:t>12</w:t>
      </w:r>
      <w:r w:rsidRPr="001E64D9">
        <w:rPr>
          <w:rFonts w:ascii="Arial" w:eastAsia="Times New Roman" w:hAnsi="Arial" w:cs="Arial"/>
          <w:color w:val="000000"/>
          <w:sz w:val="24"/>
          <w:szCs w:val="24"/>
        </w:rPr>
        <w:t>.2 – A</w:t>
      </w:r>
      <w:r w:rsidR="00046A74" w:rsidRPr="001E64D9">
        <w:rPr>
          <w:rFonts w:ascii="Arial" w:eastAsia="Times New Roman" w:hAnsi="Arial" w:cs="Arial"/>
          <w:color w:val="000000"/>
          <w:sz w:val="24"/>
          <w:szCs w:val="24"/>
        </w:rPr>
        <w:t xml:space="preserve"> apresentação de</w:t>
      </w:r>
      <w:r w:rsidRPr="001E64D9">
        <w:rPr>
          <w:rFonts w:ascii="Arial" w:eastAsia="Times New Roman" w:hAnsi="Arial" w:cs="Arial"/>
          <w:color w:val="000000"/>
          <w:sz w:val="24"/>
          <w:szCs w:val="24"/>
        </w:rPr>
        <w:t xml:space="preserve"> declaração falsa de enquadramento da licitante como microempresa ou empresa de pequeno porte implicará a sua inabilitação</w:t>
      </w:r>
      <w:r w:rsidR="00046A74"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sem prejuízo das penalidades cabíveis.</w:t>
      </w:r>
    </w:p>
    <w:p w14:paraId="60B79AF9" w14:textId="77777777" w:rsidR="00672548" w:rsidRPr="001E64D9" w:rsidRDefault="00C131A5" w:rsidP="004947A6">
      <w:pPr>
        <w:spacing w:after="115"/>
        <w:rPr>
          <w:del w:id="5" w:author="FERNANDA ALBUQUERQUE DA SILVA OLIVA" w:date="2025-02-26T13:47:00Z" w16du:dateUtc="2025-02-26T16:47:00Z"/>
          <w:rFonts w:ascii="Arial" w:hAnsi="Arial" w:cs="Arial"/>
          <w:sz w:val="24"/>
          <w:szCs w:val="24"/>
        </w:rPr>
      </w:pPr>
      <w:del w:id="6" w:author="FERNANDA ALBUQUERQUE DA SILVA OLIVA" w:date="2025-02-26T13:47:00Z" w16du:dateUtc="2025-02-26T16:47:00Z">
        <w:r w:rsidRPr="001E64D9">
          <w:rPr>
            <w:rFonts w:ascii="Arial" w:hAnsi="Arial" w:cs="Arial"/>
            <w:sz w:val="24"/>
            <w:szCs w:val="24"/>
          </w:rPr>
          <w:delText xml:space="preserve"> </w:delText>
        </w:r>
      </w:del>
    </w:p>
    <w:p w14:paraId="00000120" w14:textId="743D7F8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10.</w:t>
      </w:r>
      <w:r w:rsidR="00046A74" w:rsidRPr="001E64D9">
        <w:rPr>
          <w:rFonts w:ascii="Arial" w:eastAsia="Times New Roman" w:hAnsi="Arial" w:cs="Arial"/>
          <w:sz w:val="24"/>
          <w:szCs w:val="24"/>
        </w:rPr>
        <w:t>13 – O licitante deverá enviar sua proposta mediante o preenchimento, no sistema eletrônico</w:t>
      </w:r>
      <w:ins w:id="7" w:author="FERNANDA ALBUQUERQUE DA SILVA OLIVA" w:date="2025-02-26T13:47:00Z" w16du:dateUtc="2025-02-26T16:47:00Z">
        <w:r w:rsidR="00046A74" w:rsidRPr="001E64D9">
          <w:rPr>
            <w:rFonts w:ascii="Arial" w:eastAsia="Times New Roman" w:hAnsi="Arial" w:cs="Arial"/>
            <w:sz w:val="24"/>
            <w:szCs w:val="24"/>
          </w:rPr>
          <w:t>,</w:t>
        </w:r>
      </w:ins>
      <w:r w:rsidR="00046A74" w:rsidRPr="001E64D9">
        <w:rPr>
          <w:rFonts w:ascii="Arial" w:eastAsia="Times New Roman" w:hAnsi="Arial" w:cs="Arial"/>
          <w:sz w:val="24"/>
          <w:szCs w:val="24"/>
        </w:rPr>
        <w:t xml:space="preserve"> de todos os campos pertinentes.</w:t>
      </w:r>
    </w:p>
    <w:p w14:paraId="6503B639" w14:textId="54584D2D" w:rsidR="00AC76A6" w:rsidRPr="001E64D9" w:rsidRDefault="00AC76A6" w:rsidP="004947A6">
      <w:pPr>
        <w:pStyle w:val="Ttulo1"/>
        <w:spacing w:before="0" w:after="100" w:afterAutospacing="1" w:line="360" w:lineRule="auto"/>
        <w:rPr>
          <w:rFonts w:ascii="Arial" w:hAnsi="Arial" w:cs="Arial"/>
          <w:szCs w:val="24"/>
        </w:rPr>
      </w:pPr>
      <w:r w:rsidRPr="001E64D9">
        <w:rPr>
          <w:rFonts w:ascii="Arial" w:hAnsi="Arial" w:cs="Arial"/>
          <w:szCs w:val="24"/>
        </w:rPr>
        <w:t>11. DA ABERTURA DA SESSÃO, CLASSIFICAÇÃO DAS PROPOSTAS E FORMULAÇÃO DE LANCES</w:t>
      </w:r>
    </w:p>
    <w:p w14:paraId="00000124" w14:textId="22988DE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11.1 – </w:t>
      </w:r>
      <w:r w:rsidR="00AC76A6" w:rsidRPr="001E64D9">
        <w:rPr>
          <w:rFonts w:ascii="Arial" w:eastAsia="Times New Roman" w:hAnsi="Arial" w:cs="Arial"/>
          <w:color w:val="000000"/>
          <w:sz w:val="24"/>
          <w:szCs w:val="24"/>
        </w:rPr>
        <w:t xml:space="preserve"> A abertura da presente licitação dar-se-á automaticamente em sessão pública, por meio de sistema eletrônico, na data, horário e local indicados neste Edital.</w:t>
      </w:r>
    </w:p>
    <w:p w14:paraId="0000012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11.1.1 – Os licitantes poderão participar da sessão pública na internet, mediante a utilização de sua chave de acesso e senha.</w:t>
      </w:r>
    </w:p>
    <w:p w14:paraId="0000012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11.1.2 – O sistema disponibilizará campo próprio para troca de mensagens entre o pregoeiro e os licitantes.</w:t>
      </w:r>
    </w:p>
    <w:p w14:paraId="0000012A" w14:textId="65D3FB9A"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8" w:name="bookmark=id.gjdgxs" w:colFirst="0" w:colLast="0"/>
      <w:bookmarkEnd w:id="8"/>
      <w:r w:rsidRPr="001E64D9">
        <w:rPr>
          <w:rFonts w:ascii="Arial" w:eastAsia="Times New Roman" w:hAnsi="Arial" w:cs="Arial"/>
          <w:color w:val="000000"/>
          <w:sz w:val="24"/>
          <w:szCs w:val="24"/>
        </w:rPr>
        <w:t xml:space="preserve">11.2 – </w:t>
      </w:r>
      <w:r w:rsidRPr="001E64D9">
        <w:rPr>
          <w:rFonts w:ascii="Arial" w:eastAsia="Times New Roman" w:hAnsi="Arial" w:cs="Arial"/>
          <w:sz w:val="24"/>
          <w:szCs w:val="24"/>
        </w:rPr>
        <w:t xml:space="preserve">O pregoeiro verificará as propostas apresentadas e desclassificará aquelas que não estejam em conformidade com os requisitos estabelecidos no </w:t>
      </w:r>
      <w:r w:rsidR="00741D5E" w:rsidRPr="001E64D9">
        <w:rPr>
          <w:rFonts w:ascii="Arial" w:eastAsia="Times New Roman" w:hAnsi="Arial" w:cs="Arial"/>
          <w:sz w:val="24"/>
          <w:szCs w:val="24"/>
        </w:rPr>
        <w:t>E</w:t>
      </w:r>
      <w:r w:rsidRPr="001E64D9">
        <w:rPr>
          <w:rFonts w:ascii="Arial" w:eastAsia="Times New Roman" w:hAnsi="Arial" w:cs="Arial"/>
          <w:sz w:val="24"/>
          <w:szCs w:val="24"/>
        </w:rPr>
        <w:t>dital</w:t>
      </w:r>
      <w:r w:rsidR="00582696" w:rsidRPr="001E64D9">
        <w:rPr>
          <w:rFonts w:ascii="Arial" w:eastAsia="Times New Roman" w:hAnsi="Arial" w:cs="Arial"/>
          <w:sz w:val="24"/>
          <w:szCs w:val="24"/>
        </w:rPr>
        <w:t>.</w:t>
      </w:r>
    </w:p>
    <w:p w14:paraId="0000012C" w14:textId="071A201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11.3 – Serão desclassificadas as propostas:</w:t>
      </w:r>
    </w:p>
    <w:p w14:paraId="0000012D" w14:textId="51689DE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 cujo objeto não atenda as especificações, prazos e condições fixados no Edital;</w:t>
      </w:r>
    </w:p>
    <w:p w14:paraId="0000012E" w14:textId="70AF304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b) que contiverem vícios insanáveis; </w:t>
      </w:r>
    </w:p>
    <w:p w14:paraId="0000012F" w14:textId="3CB1E5D4"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c) que apresentarem preços inexequíveis ou permanecerem acima do orçamento estimado para a contratação;</w:t>
      </w:r>
    </w:p>
    <w:p w14:paraId="00000130" w14:textId="7338AEDB"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d) não tiverem sua exequibilidade demonstrada, quando exigido;</w:t>
      </w:r>
    </w:p>
    <w:p w14:paraId="00000131" w14:textId="69053E9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e) que apresentarem desconformidade insanável com quaisquer outras exigências do Edital;</w:t>
      </w:r>
    </w:p>
    <w:p w14:paraId="00000132" w14:textId="49EEF03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f) que apresentem preço baseado exclusivamente em proposta das demais licitantes;</w:t>
      </w:r>
    </w:p>
    <w:p w14:paraId="00000133" w14:textId="7FF6FEB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g) que por ação da licitante ofertante contenha elementos que permitam a sua identificação;</w:t>
      </w:r>
    </w:p>
    <w:p w14:paraId="00000134" w14:textId="5755C1F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h) que não tenha indicado a marca dos produtos cotados;</w:t>
      </w:r>
    </w:p>
    <w:p w14:paraId="0000013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i) cujo objeto esteja desacompanhado da documentação técnica/certificação exigida no Termo de Referência.</w:t>
      </w:r>
    </w:p>
    <w:p w14:paraId="065C1B3C" w14:textId="7B7982C4" w:rsidR="00295415" w:rsidRPr="001E64D9" w:rsidRDefault="00295415"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F85690">
        <w:rPr>
          <w:rFonts w:ascii="Arial" w:eastAsia="Times New Roman" w:hAnsi="Arial" w:cs="Arial"/>
          <w:color w:val="000000" w:themeColor="text1"/>
          <w:sz w:val="24"/>
          <w:szCs w:val="24"/>
        </w:rPr>
        <w:t xml:space="preserve">11.3.2 – </w:t>
      </w:r>
      <w:r w:rsidRPr="001E64D9">
        <w:rPr>
          <w:rFonts w:ascii="Arial" w:eastAsia="Times New Roman" w:hAnsi="Arial" w:cs="Arial"/>
          <w:color w:val="000000"/>
          <w:sz w:val="24"/>
          <w:szCs w:val="24"/>
        </w:rPr>
        <w:t>A desclassificação da proposta será fundamentada e registrada no sistema, acompanhado em tempo real por todos os participantes.</w:t>
      </w:r>
    </w:p>
    <w:p w14:paraId="00000148" w14:textId="256752C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11.4 – </w:t>
      </w:r>
      <w:r w:rsidR="00295415" w:rsidRPr="001E64D9">
        <w:rPr>
          <w:rFonts w:ascii="Arial" w:eastAsia="Times New Roman" w:hAnsi="Arial" w:cs="Arial"/>
          <w:color w:val="000000"/>
          <w:sz w:val="24"/>
          <w:szCs w:val="24"/>
        </w:rPr>
        <w:t>Nas hipóteses em que se configurarem preços inexequíveis, o Pregoeiro e sua Equipe de Apoio, por meio de diligência, averiguarão se a oferta da licitante é viável, dando–lhe a oportunidade de comprovar, documentalmente, serem os custos dos insumos coerentes com os de mercado e os coeficientes de produtividade compatíveis com a execução do objeto licitado, demonstrando a exequibilidade de sua proposta.</w:t>
      </w:r>
    </w:p>
    <w:p w14:paraId="214A18EF" w14:textId="208A6F9C" w:rsidR="00295415"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11.5 – </w:t>
      </w:r>
      <w:r w:rsidR="00295415" w:rsidRPr="001E64D9">
        <w:rPr>
          <w:rFonts w:ascii="Arial" w:eastAsia="Times New Roman" w:hAnsi="Arial" w:cs="Arial"/>
          <w:color w:val="000000"/>
          <w:sz w:val="24"/>
          <w:szCs w:val="24"/>
        </w:rPr>
        <w:t>Após a análise das propostas de preço será divulgada nova grade ordenatória pelo sistema contendo a relação com as propostas classificadas e aquelas desclassificadas mediante decisão motivada do Pregoeiro.</w:t>
      </w:r>
    </w:p>
    <w:p w14:paraId="78A60239" w14:textId="726AA399" w:rsidR="00295415"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11.6 –</w:t>
      </w:r>
      <w:r w:rsidR="00295415" w:rsidRPr="001E64D9">
        <w:rPr>
          <w:rFonts w:ascii="Arial" w:eastAsia="Times New Roman" w:hAnsi="Arial" w:cs="Arial"/>
          <w:color w:val="000000"/>
          <w:sz w:val="24"/>
          <w:szCs w:val="24"/>
        </w:rPr>
        <w:t xml:space="preserve"> O sistema ordenará, automaticamente, as propostas classificadas pelo Pregoeiro, sendo que somente estas participarão da etapa de lances. </w:t>
      </w:r>
      <w:r w:rsidRPr="001E64D9">
        <w:rPr>
          <w:rFonts w:ascii="Arial" w:eastAsia="Times New Roman" w:hAnsi="Arial" w:cs="Arial"/>
          <w:color w:val="000000"/>
          <w:sz w:val="24"/>
          <w:szCs w:val="24"/>
        </w:rPr>
        <w:t xml:space="preserve"> </w:t>
      </w:r>
    </w:p>
    <w:p w14:paraId="0000014C" w14:textId="52542DF5" w:rsidR="00DB2069" w:rsidRPr="00F85690" w:rsidRDefault="00295415" w:rsidP="004947A6">
      <w:pPr>
        <w:spacing w:after="116"/>
        <w:rPr>
          <w:rFonts w:ascii="Arial" w:hAnsi="Arial" w:cs="Arial"/>
          <w:sz w:val="24"/>
          <w:szCs w:val="24"/>
        </w:rPr>
      </w:pPr>
      <w:r w:rsidRPr="001E64D9">
        <w:rPr>
          <w:rFonts w:ascii="Arial" w:eastAsia="Times New Roman" w:hAnsi="Arial" w:cs="Arial"/>
          <w:color w:val="000000"/>
          <w:sz w:val="24"/>
          <w:szCs w:val="24"/>
        </w:rPr>
        <w:t xml:space="preserve">11.7 - </w:t>
      </w:r>
      <w:r w:rsidR="00B0237C" w:rsidRPr="001E64D9">
        <w:rPr>
          <w:rFonts w:ascii="Arial" w:eastAsia="Times New Roman" w:hAnsi="Arial" w:cs="Arial"/>
          <w:color w:val="000000"/>
          <w:sz w:val="24"/>
          <w:szCs w:val="24"/>
        </w:rPr>
        <w:t>A etapa de lances será realizada exclusivamente por meio do sistema eletrônico para os autores das propostas classificadas.</w:t>
      </w:r>
    </w:p>
    <w:p w14:paraId="0000014E" w14:textId="0753783C" w:rsidR="00DB2069" w:rsidRPr="00F85690"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F85690">
        <w:rPr>
          <w:rFonts w:ascii="Arial" w:eastAsia="Times New Roman" w:hAnsi="Arial" w:cs="Arial"/>
          <w:color w:val="000000" w:themeColor="text1"/>
          <w:sz w:val="24"/>
          <w:szCs w:val="24"/>
        </w:rPr>
        <w:t>11.</w:t>
      </w:r>
      <w:r w:rsidR="00642C50" w:rsidRPr="00F85690">
        <w:rPr>
          <w:rFonts w:ascii="Arial" w:eastAsia="Times New Roman" w:hAnsi="Arial" w:cs="Arial"/>
          <w:color w:val="000000" w:themeColor="text1"/>
          <w:sz w:val="24"/>
          <w:szCs w:val="24"/>
        </w:rPr>
        <w:t>8</w:t>
      </w:r>
      <w:r w:rsidRPr="00F85690">
        <w:rPr>
          <w:rFonts w:ascii="Arial" w:eastAsia="Times New Roman" w:hAnsi="Arial" w:cs="Arial"/>
          <w:color w:val="000000" w:themeColor="text1"/>
          <w:sz w:val="24"/>
          <w:szCs w:val="24"/>
        </w:rPr>
        <w:t xml:space="preserve"> – Para a etapa de lances neste pregão eletrônico será adotado o modo de disputa aberto e fechado.</w:t>
      </w:r>
    </w:p>
    <w:p w14:paraId="00000150" w14:textId="364AD04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11.</w:t>
      </w:r>
      <w:r w:rsidR="00642C50"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 – Aberta a etapa de lances, as licitantes classificadas deverão encaminhar lances exclusivamente por meio do sistema eletrônico, sendo a licitante imediatamente informada do recebimento do seu lance e do valor consignado no registro.</w:t>
      </w:r>
    </w:p>
    <w:p w14:paraId="00000152" w14:textId="23F9C701" w:rsidR="00DB2069" w:rsidRPr="00F85690"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1E64D9">
        <w:rPr>
          <w:rFonts w:ascii="Arial" w:eastAsia="Times New Roman" w:hAnsi="Arial" w:cs="Arial"/>
          <w:color w:val="000000"/>
          <w:sz w:val="24"/>
          <w:szCs w:val="24"/>
        </w:rPr>
        <w:t>11.</w:t>
      </w:r>
      <w:r w:rsidR="00642C50" w:rsidRPr="001E64D9">
        <w:rPr>
          <w:rFonts w:ascii="Arial" w:eastAsia="Times New Roman" w:hAnsi="Arial" w:cs="Arial"/>
          <w:color w:val="000000"/>
          <w:sz w:val="24"/>
          <w:szCs w:val="24"/>
        </w:rPr>
        <w:t>10</w:t>
      </w:r>
      <w:r w:rsidRPr="001E64D9">
        <w:rPr>
          <w:rFonts w:ascii="Arial" w:eastAsia="Times New Roman" w:hAnsi="Arial" w:cs="Arial"/>
          <w:color w:val="000000"/>
          <w:sz w:val="24"/>
          <w:szCs w:val="24"/>
        </w:rPr>
        <w:t xml:space="preserve"> – As licitantes poderão oferecer lances sucessivos, observado o horário fixado e as regras </w:t>
      </w:r>
      <w:r w:rsidRPr="00F85690">
        <w:rPr>
          <w:rFonts w:ascii="Arial" w:eastAsia="Times New Roman" w:hAnsi="Arial" w:cs="Arial"/>
          <w:color w:val="000000" w:themeColor="text1"/>
          <w:sz w:val="24"/>
          <w:szCs w:val="24"/>
        </w:rPr>
        <w:t>de aceitação pertinentes.</w:t>
      </w:r>
    </w:p>
    <w:p w14:paraId="00000154" w14:textId="25842465" w:rsidR="00DB2069" w:rsidRPr="00F85690" w:rsidRDefault="00B0237C" w:rsidP="004947A6">
      <w:pPr>
        <w:spacing w:after="100" w:afterAutospacing="1" w:line="360" w:lineRule="auto"/>
        <w:jc w:val="both"/>
        <w:rPr>
          <w:rFonts w:ascii="Arial" w:eastAsia="Times New Roman" w:hAnsi="Arial" w:cs="Arial"/>
          <w:sz w:val="24"/>
          <w:szCs w:val="24"/>
        </w:rPr>
      </w:pPr>
      <w:r w:rsidRPr="00F85690">
        <w:rPr>
          <w:rFonts w:ascii="Arial" w:eastAsia="Times New Roman" w:hAnsi="Arial" w:cs="Arial"/>
          <w:sz w:val="24"/>
          <w:szCs w:val="24"/>
        </w:rPr>
        <w:t>11.</w:t>
      </w:r>
      <w:r w:rsidR="00642C50" w:rsidRPr="00F85690">
        <w:rPr>
          <w:rFonts w:ascii="Arial" w:eastAsia="Times New Roman" w:hAnsi="Arial" w:cs="Arial"/>
          <w:sz w:val="24"/>
          <w:szCs w:val="24"/>
        </w:rPr>
        <w:t>10</w:t>
      </w:r>
      <w:r w:rsidRPr="00F85690">
        <w:rPr>
          <w:rFonts w:ascii="Arial" w:eastAsia="Times New Roman" w:hAnsi="Arial" w:cs="Arial"/>
          <w:sz w:val="24"/>
          <w:szCs w:val="24"/>
        </w:rPr>
        <w:t xml:space="preserve">.1 – O licitante somente poderá oferecer </w:t>
      </w:r>
      <w:r w:rsidR="00F85690" w:rsidRPr="00F85690">
        <w:rPr>
          <w:rFonts w:ascii="Arial" w:eastAsia="Times New Roman" w:hAnsi="Arial" w:cs="Arial"/>
          <w:sz w:val="24"/>
          <w:szCs w:val="24"/>
        </w:rPr>
        <w:t>ao valor inferior</w:t>
      </w:r>
      <w:r w:rsidRPr="00F85690">
        <w:rPr>
          <w:rFonts w:ascii="Arial" w:eastAsia="Times New Roman" w:hAnsi="Arial" w:cs="Arial"/>
          <w:sz w:val="24"/>
          <w:szCs w:val="24"/>
        </w:rPr>
        <w:t xml:space="preserve"> ao último lance por ele ofertado e registrado no sistema, observado, quando houver, o intervalo mínimo de diferença de valores ou de percentuais entre os lances, que incidirá tanto em relação aos lances intermediários quanto em relação ao lance que cobrir a melhor oferta. </w:t>
      </w:r>
    </w:p>
    <w:p w14:paraId="00000156" w14:textId="38287554"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11.</w:t>
      </w:r>
      <w:r w:rsidR="00642C50" w:rsidRPr="001E64D9">
        <w:rPr>
          <w:rFonts w:ascii="Arial" w:eastAsia="Times New Roman" w:hAnsi="Arial" w:cs="Arial"/>
          <w:sz w:val="24"/>
          <w:szCs w:val="24"/>
        </w:rPr>
        <w:t>10</w:t>
      </w:r>
      <w:r w:rsidRPr="001E64D9">
        <w:rPr>
          <w:rFonts w:ascii="Arial" w:eastAsia="Times New Roman" w:hAnsi="Arial" w:cs="Arial"/>
          <w:sz w:val="24"/>
          <w:szCs w:val="24"/>
        </w:rPr>
        <w:t>.2 – Não serão aceitos dois ou mais lances do mesmo valor, prevalecendo aquele que for recebido e registrado em primeiro lugar.</w:t>
      </w:r>
    </w:p>
    <w:p w14:paraId="00000158" w14:textId="6409E89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11.</w:t>
      </w:r>
      <w:r w:rsidR="00642C50" w:rsidRPr="001E64D9">
        <w:rPr>
          <w:rFonts w:ascii="Arial" w:eastAsia="Times New Roman" w:hAnsi="Arial" w:cs="Arial"/>
          <w:sz w:val="24"/>
          <w:szCs w:val="24"/>
        </w:rPr>
        <w:t>10</w:t>
      </w:r>
      <w:r w:rsidRPr="001E64D9">
        <w:rPr>
          <w:rFonts w:ascii="Arial" w:eastAsia="Times New Roman" w:hAnsi="Arial" w:cs="Arial"/>
          <w:sz w:val="24"/>
          <w:szCs w:val="24"/>
        </w:rPr>
        <w:t>.3 – Durante o transcurso da etapa de lances, as licitantes serão informadas, em tempo real, do valor do menor lance registrado, vedada a identificação da detentora do lance.</w:t>
      </w:r>
    </w:p>
    <w:p w14:paraId="0000015A" w14:textId="50FCF15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11.</w:t>
      </w:r>
      <w:r w:rsidR="00642C50" w:rsidRPr="001E64D9">
        <w:rPr>
          <w:rFonts w:ascii="Arial" w:eastAsia="Times New Roman" w:hAnsi="Arial" w:cs="Arial"/>
          <w:sz w:val="24"/>
          <w:szCs w:val="24"/>
        </w:rPr>
        <w:t>10</w:t>
      </w:r>
      <w:r w:rsidRPr="001E64D9">
        <w:rPr>
          <w:rFonts w:ascii="Arial" w:eastAsia="Times New Roman" w:hAnsi="Arial" w:cs="Arial"/>
          <w:sz w:val="24"/>
          <w:szCs w:val="24"/>
        </w:rPr>
        <w:t xml:space="preserve">.4 – Não poderá haver desistência dos lances ofertados, a não ser em situação devidamente justificada e aceita pelo Pregoeiro, sujeitando–se a licitante às penalidades previstas no item 20 deste </w:t>
      </w:r>
      <w:r w:rsidR="00285FDE" w:rsidRPr="001E64D9">
        <w:rPr>
          <w:rFonts w:ascii="Arial" w:eastAsia="Times New Roman" w:hAnsi="Arial" w:cs="Arial"/>
          <w:sz w:val="24"/>
          <w:szCs w:val="24"/>
        </w:rPr>
        <w:t>E</w:t>
      </w:r>
      <w:r w:rsidRPr="001E64D9">
        <w:rPr>
          <w:rFonts w:ascii="Arial" w:eastAsia="Times New Roman" w:hAnsi="Arial" w:cs="Arial"/>
          <w:sz w:val="24"/>
          <w:szCs w:val="24"/>
        </w:rPr>
        <w:t>dital.</w:t>
      </w:r>
    </w:p>
    <w:p w14:paraId="00000168" w14:textId="4F6E87E5"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 xml:space="preserve"> – A etapa de envio de lances na sessão pública durará 15 (quinze) minutos.</w:t>
      </w:r>
    </w:p>
    <w:p w14:paraId="0000016A" w14:textId="571D249C"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.1 – Encerrado o prazo previsto no item 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 xml:space="preserve">, o sistema encaminhará o aviso de fechamento iminente dos lances e, transcorrido o período de </w:t>
      </w:r>
      <w:r w:rsidR="00F85690" w:rsidRPr="00852762">
        <w:rPr>
          <w:rFonts w:ascii="Arial" w:eastAsia="Times New Roman" w:hAnsi="Arial" w:cs="Arial"/>
          <w:color w:val="000000" w:themeColor="text1"/>
          <w:sz w:val="24"/>
          <w:szCs w:val="24"/>
        </w:rPr>
        <w:t>10 (dez)</w:t>
      </w:r>
      <w:r w:rsidRPr="00852762">
        <w:rPr>
          <w:rFonts w:ascii="Arial" w:eastAsia="Times New Roman" w:hAnsi="Arial" w:cs="Arial"/>
          <w:color w:val="000000" w:themeColor="text1"/>
          <w:sz w:val="24"/>
          <w:szCs w:val="24"/>
        </w:rPr>
        <w:t xml:space="preserve"> minutos, a recepção de lances será automaticamente encerrada.</w:t>
      </w:r>
    </w:p>
    <w:p w14:paraId="0000016C" w14:textId="0F376EC9"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.2 – Encerrado o prazo previsto no item 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.1, o sistema abrirá a oportunidade para que o autor da oferta de melhor valor e os autores das ofertas com valores até 10% (dez por cento) àquela possam ofertar um lance final e fechado em até 5 (cinco) minutos, que será sigiloso até o encerramento desse prazo.</w:t>
      </w:r>
    </w:p>
    <w:p w14:paraId="0000016E" w14:textId="0E7F8E19"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642C5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.3 – Na ausência de, no mínimo, 3 (três) ofertas nas condições de que trata o item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.2, os autores dos melhores lances subsequentes, na ordem de classificação, até o máximo de 3 (três), poderão oferecer um lance final e fechado em até 5 (cinco) minutos, que será sigiloso até o encerramento do prazo.</w:t>
      </w:r>
    </w:p>
    <w:p w14:paraId="00000170" w14:textId="1978F72B"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.4 – Encerrados os prazos estabelecidos nos itens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.2 e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.3, o sistema ordenará os lances em ordem crescente de vantajosidade.</w:t>
      </w:r>
    </w:p>
    <w:p w14:paraId="00000172" w14:textId="60116E2A"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.5 – Na ausência de lance final e fechado, nos termos dos itens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.2 e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.3, haverá o reinício da etapa fechada para que os demais licitantes, até o máximo de 3 (três), na ordem de classificação, possam ofertar um lance final e fechado em até 5 (cinco) minutos, que será sigiloso até o encerramento deste prazo, observado, após esta etapa, o disposto no item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.4.</w:t>
      </w:r>
    </w:p>
    <w:p w14:paraId="00000174" w14:textId="2B3C6825" w:rsidR="00DB2069" w:rsidRPr="00852762"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852762">
        <w:rPr>
          <w:rFonts w:ascii="Arial" w:eastAsia="Times New Roman" w:hAnsi="Arial" w:cs="Arial"/>
          <w:color w:val="000000" w:themeColor="text1"/>
          <w:sz w:val="24"/>
          <w:szCs w:val="24"/>
        </w:rPr>
        <w:t>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.6 – Na hipótese de não haver licitante classificada na etapa de lance fechado que atenda às exigências para habilitação, o pregoeiro poderá, auxiliado pela equipe de apoio, mediante justificativa, admitir o reinício da etapa fechada, nos termos do item 11.1</w:t>
      </w:r>
      <w:r w:rsidR="00AA7AB0" w:rsidRPr="00852762">
        <w:rPr>
          <w:rFonts w:ascii="Arial" w:eastAsia="Times New Roman" w:hAnsi="Arial" w:cs="Arial"/>
          <w:color w:val="000000" w:themeColor="text1"/>
          <w:sz w:val="24"/>
          <w:szCs w:val="24"/>
        </w:rPr>
        <w:t>1</w:t>
      </w:r>
      <w:r w:rsidRPr="00852762">
        <w:rPr>
          <w:rFonts w:ascii="Arial" w:eastAsia="Times New Roman" w:hAnsi="Arial" w:cs="Arial"/>
          <w:color w:val="000000" w:themeColor="text1"/>
          <w:sz w:val="24"/>
          <w:szCs w:val="24"/>
        </w:rPr>
        <w:t>.5.</w:t>
      </w:r>
    </w:p>
    <w:p w14:paraId="0017246B" w14:textId="77777777" w:rsidR="00AA7AB0"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11.12 -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 de 2006, regulamentada pelo Decreto nº 8.538, de 2015. </w:t>
      </w:r>
    </w:p>
    <w:p w14:paraId="3CC1718A" w14:textId="77777777" w:rsidR="00AA7AB0"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11.12.1 - Nessas condições, as propostas de microempresas e empresas de pequeno porte que se encontrarem na faixa de até 5% (cinco por cento) acima da melhor proposta ou melhor lance serão consideradas empatadas com a primeira colocada. </w:t>
      </w:r>
    </w:p>
    <w:p w14:paraId="43915FE3" w14:textId="77777777" w:rsidR="00AA7AB0"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11.12.2 -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6D3D9C61" w14:textId="77777777" w:rsidR="004B427D"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11.12.3 -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2D879E40" w14:textId="77777777" w:rsidR="004B427D"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11.13 -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 </w:t>
      </w:r>
    </w:p>
    <w:p w14:paraId="06FEEBF7" w14:textId="77777777" w:rsidR="004B427D"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11.14 -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626712C5" w14:textId="77777777" w:rsidR="004B427D"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11.15 - A negociação será realizada por meio do sistema, podendo ser acompanhada pelos demais licitantes. </w:t>
      </w:r>
    </w:p>
    <w:p w14:paraId="117DD6A8" w14:textId="77777777" w:rsidR="004B427D"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11.16 - O resultado da negociação será divulgado a todos os licitantes e anexado aos autos do processo licitatório. </w:t>
      </w:r>
    </w:p>
    <w:p w14:paraId="42168C04" w14:textId="27480894" w:rsidR="00AA7AB0" w:rsidRPr="001E64D9" w:rsidRDefault="00AA7AB0"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11.17 - Após a negociação do preço, o Pregoeiro iniciará a fase de aceitação e julgamento da proposta.</w:t>
      </w:r>
    </w:p>
    <w:p w14:paraId="00000176"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12. JULGAMENTO DAS PROPOSTAS E DIREITO DE PREFERÊNCIA</w:t>
      </w:r>
    </w:p>
    <w:p w14:paraId="00000178" w14:textId="589531E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12.1 – Para julgamento e classificação das propostas, será adotado o critério do </w:t>
      </w:r>
      <w:r w:rsidRPr="001E64D9">
        <w:rPr>
          <w:rFonts w:ascii="Arial" w:eastAsia="Times New Roman" w:hAnsi="Arial" w:cs="Arial"/>
          <w:color w:val="FF0000"/>
          <w:sz w:val="24"/>
          <w:szCs w:val="24"/>
        </w:rPr>
        <w:t>menor preço global</w:t>
      </w:r>
      <w:r w:rsidRPr="001E64D9">
        <w:rPr>
          <w:rFonts w:ascii="Arial" w:eastAsia="Times New Roman" w:hAnsi="Arial" w:cs="Arial"/>
          <w:color w:val="000000"/>
          <w:sz w:val="24"/>
          <w:szCs w:val="24"/>
        </w:rPr>
        <w:t>, sendo considerada mais bem classificada a licitante que, ao final da etapa de lances do pregão eletrônico, tenha apresentado lance(s) cujo(s) valor(es) seja(m) igual(is) ou inferior(es) ao(s) previsto(s</w:t>
      </w:r>
      <w:r w:rsidR="00E43EC5">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na estimativa </w:t>
      </w:r>
      <w:r w:rsidR="004B427D" w:rsidRPr="001E64D9">
        <w:rPr>
          <w:rFonts w:ascii="Arial" w:eastAsia="Times New Roman" w:hAnsi="Arial" w:cs="Arial"/>
          <w:color w:val="000000"/>
          <w:sz w:val="24"/>
          <w:szCs w:val="24"/>
        </w:rPr>
        <w:t xml:space="preserve">de </w:t>
      </w:r>
      <w:r w:rsidR="00E43EC5">
        <w:rPr>
          <w:rFonts w:ascii="Arial" w:eastAsia="Times New Roman" w:hAnsi="Arial" w:cs="Arial"/>
          <w:color w:val="000000"/>
          <w:sz w:val="24"/>
          <w:szCs w:val="24"/>
        </w:rPr>
        <w:t>preços.</w:t>
      </w:r>
    </w:p>
    <w:p w14:paraId="0000017E" w14:textId="4B098844" w:rsidR="00DB2069" w:rsidRDefault="00DB2069" w:rsidP="004947A6">
      <w:pPr>
        <w:spacing w:after="117"/>
        <w:rPr>
          <w:rFonts w:ascii="Arial" w:eastAsia="Times New Roman" w:hAnsi="Arial" w:cs="Arial"/>
          <w:sz w:val="24"/>
          <w:szCs w:val="24"/>
        </w:rPr>
      </w:pPr>
    </w:p>
    <w:p w14:paraId="4E3EA46B" w14:textId="739F2840" w:rsidR="0030565F" w:rsidRPr="0030565F" w:rsidRDefault="0030565F" w:rsidP="0030565F">
      <w:pPr>
        <w:spacing w:after="100" w:afterAutospacing="1" w:line="360" w:lineRule="auto"/>
        <w:jc w:val="both"/>
        <w:rPr>
          <w:rFonts w:ascii="Arial" w:eastAsia="Times New Roman" w:hAnsi="Arial" w:cs="Arial"/>
          <w:color w:val="000000"/>
          <w:sz w:val="24"/>
          <w:szCs w:val="24"/>
        </w:rPr>
      </w:pPr>
      <w:r w:rsidRPr="0030565F">
        <w:rPr>
          <w:rFonts w:ascii="Arial" w:eastAsia="Times New Roman" w:hAnsi="Arial" w:cs="Arial"/>
          <w:color w:val="000000"/>
          <w:sz w:val="24"/>
          <w:szCs w:val="24"/>
        </w:rPr>
        <w:t>12.1.1 – Caso não venham a ser ofertados lances, será considerada vencedora a licitante que, ao final da etapa competitiva do pregão eletrônico, tenha apresentado proposta(s) cujo(s) valor(es) seja(m) igual(is) ou inferior(es) ao(s) previsto(s</w:t>
      </w:r>
      <w:r w:rsidR="00034AE3">
        <w:rPr>
          <w:rFonts w:ascii="Arial" w:eastAsia="Times New Roman" w:hAnsi="Arial" w:cs="Arial"/>
          <w:color w:val="000000"/>
          <w:sz w:val="24"/>
          <w:szCs w:val="24"/>
        </w:rPr>
        <w:t xml:space="preserve">) </w:t>
      </w:r>
      <w:r w:rsidRPr="0030565F">
        <w:rPr>
          <w:rFonts w:ascii="Arial" w:eastAsia="Times New Roman" w:hAnsi="Arial" w:cs="Arial"/>
          <w:color w:val="000000"/>
          <w:sz w:val="24"/>
          <w:szCs w:val="24"/>
        </w:rPr>
        <w:t>na estimativa de valores.</w:t>
      </w:r>
    </w:p>
    <w:p w14:paraId="48247969" w14:textId="77777777" w:rsidR="0030565F" w:rsidRPr="001E64D9" w:rsidRDefault="0030565F" w:rsidP="004947A6">
      <w:pPr>
        <w:spacing w:after="117"/>
        <w:rPr>
          <w:rFonts w:ascii="Arial" w:eastAsia="Times New Roman" w:hAnsi="Arial" w:cs="Arial"/>
          <w:sz w:val="24"/>
          <w:szCs w:val="24"/>
        </w:rPr>
      </w:pPr>
    </w:p>
    <w:p w14:paraId="00000180" w14:textId="51A6C65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12.2 – </w:t>
      </w:r>
      <w:r w:rsidRPr="001E64D9">
        <w:rPr>
          <w:rFonts w:ascii="Arial" w:eastAsia="Times New Roman" w:hAnsi="Arial" w:cs="Arial"/>
          <w:sz w:val="24"/>
          <w:szCs w:val="24"/>
        </w:rPr>
        <w:t>Será assegurada, como critério de desempate, a preferência de contratação para as microempresas e empresas de pequeno porte em relação àquelas empresas que não detenham essa condição</w:t>
      </w:r>
      <w:r w:rsidR="00B714D2" w:rsidRPr="001E64D9">
        <w:rPr>
          <w:rFonts w:ascii="Arial" w:eastAsia="Times New Roman" w:hAnsi="Arial" w:cs="Arial"/>
          <w:sz w:val="24"/>
          <w:szCs w:val="24"/>
        </w:rPr>
        <w:t>.</w:t>
      </w:r>
    </w:p>
    <w:p w14:paraId="0000018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12.2.1 – Apenas após a classificação das propostas, as licitantes que se enquadrem como microempresas ou empresas de pequeno porte, nos termos da Lei Complementar Federal nº 123/2006, poderão manifestar esta condição, sendo proibido, sob pena de exclusão deste procedimento, identificarem–se como tal antes do momento determinado neste subitem.</w:t>
      </w:r>
    </w:p>
    <w:p w14:paraId="00000184" w14:textId="77777777" w:rsidR="00DB2069" w:rsidRPr="001E64D9" w:rsidRDefault="00B0237C" w:rsidP="00633E88">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12.2.2 – Serão consideradas em situação de empate as propostas apresentadas pelas microempresas e empresas de pequeno porte iguais ou superiores em até 5% (cinco por cento) àquela considerada mais bem classificada.</w:t>
      </w:r>
    </w:p>
    <w:p w14:paraId="0000018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12.2.3 – Ocorrendo o empate, na forma do item anterior, proceder–se–á da seguinte forma:</w:t>
      </w:r>
    </w:p>
    <w:p w14:paraId="0000018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 A microempresa ou empresa de pequeno porte mais bem classificada será convocada para apresentar proposta de preço inferior àquela até então considerada a melhor oferta no prazo máximo de 5 (cinco) minutos, após o encerramento da fase de lances, sob pena de preclusão;</w:t>
      </w:r>
    </w:p>
    <w:p w14:paraId="0000018A"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 Caso a microempresa ou empresa de pequeno porte convocada apresente proposta de preço inferior, esta será considerada a melhor oferta;</w:t>
      </w:r>
    </w:p>
    <w:p w14:paraId="0000018C"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 Caso a microempresa ou empresa de pequeno porte convocada não apresente proposta de preço inferior, serão convocadas, na ordem classificatória, as demais microempresas ou empresas de pequeno porte que se enquadrem na situação de empate antes prevista, para o exercício de igual direito;</w:t>
      </w:r>
    </w:p>
    <w:p w14:paraId="0000018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 No caso de equivalência nos valores apresentados por mais de uma microempresa ou empresa de pequeno porte que se enquadrem na situação de empate antes prevista, será convocada primeiro para apresentar melhor oferta aquela que tenha tido o seu último lance recebido e registrado em primeiro lugar.</w:t>
      </w:r>
    </w:p>
    <w:p w14:paraId="00000190"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12.2.4 – Caso nenhuma microempresa ou empresa de pequeno porte venha a ter sua proposta considerada a mais bem classificada pelo critério de desempate, o objeto licitado será adjudicado em favor da proposta originalmente mais bem classificada do certame.</w:t>
      </w:r>
    </w:p>
    <w:p w14:paraId="0000019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12.2.5 – Somente haverá aplicação do disposto nos itens acima quando a proposta originalmente mais bem classificada do certame não tiver sido apresentada por microempresa ou empresa de pequeno porte.</w:t>
      </w:r>
    </w:p>
    <w:p w14:paraId="00000194"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12.3 – Caso esteja configurado empate em primeiro lugar, após a observância do direito de preferência disposto no item 12.2 ou inexistindo proposta de microempresas ou empresas de pequeno porte em situação de empate, será realizada disputa final entre os licitantes empatados, que poderão apresentar novo lance fechado.</w:t>
      </w:r>
    </w:p>
    <w:p w14:paraId="00000196" w14:textId="0612F2D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12.3.1 – </w:t>
      </w:r>
      <w:r w:rsidRPr="001E64D9">
        <w:rPr>
          <w:rFonts w:ascii="Arial" w:eastAsia="Times New Roman" w:hAnsi="Arial" w:cs="Arial"/>
          <w:sz w:val="24"/>
          <w:szCs w:val="24"/>
        </w:rPr>
        <w:t>Na hipótese de o disposto no item 12.3 não ser suficiente para solucionar o empate, serão observados, quanto às propostas em situação de empate, os demais critérios e preferências previstos no</w:t>
      </w:r>
      <w:r w:rsidRPr="001E64D9">
        <w:rPr>
          <w:rFonts w:ascii="Arial" w:eastAsia="Times New Roman" w:hAnsi="Arial" w:cs="Arial"/>
          <w:b/>
          <w:color w:val="548DD4"/>
          <w:sz w:val="24"/>
          <w:szCs w:val="24"/>
        </w:rPr>
        <w:t xml:space="preserve"> </w:t>
      </w:r>
      <w:r w:rsidRPr="001E64D9">
        <w:rPr>
          <w:rFonts w:ascii="Arial" w:eastAsia="Times New Roman" w:hAnsi="Arial" w:cs="Arial"/>
          <w:sz w:val="24"/>
          <w:szCs w:val="24"/>
        </w:rPr>
        <w:t>art. 55 da Lei 13.303/2016.</w:t>
      </w:r>
    </w:p>
    <w:p w14:paraId="000001A4" w14:textId="1DF172F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12.4 – Após o encerramento das etapas anteriores, o Pregoeiro deverá encaminhar, pelo sistema eletrônico, contraproposta à licitante mais bem classificada para que seja obtida melhor proposta, observado o critério de julgamento, não se admitindo negociar condições diferentes daquelas previstas em </w:t>
      </w:r>
      <w:r w:rsidR="008750C5"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w:t>
      </w:r>
    </w:p>
    <w:p w14:paraId="000001A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12.4.1 – A negociação será realizada por meio do sistema e poderá ser acompanhada pelos demais licitantes.</w:t>
      </w:r>
    </w:p>
    <w:p w14:paraId="000001A8" w14:textId="043E1A1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12.4.2 – Haverá um prazo de </w:t>
      </w:r>
      <w:r w:rsidR="00E43EC5">
        <w:rPr>
          <w:rFonts w:ascii="Arial" w:eastAsia="Times New Roman" w:hAnsi="Arial" w:cs="Arial"/>
          <w:color w:val="000000"/>
          <w:sz w:val="24"/>
          <w:szCs w:val="24"/>
        </w:rPr>
        <w:t>2 (duas)</w:t>
      </w:r>
      <w:r w:rsidRPr="001E64D9">
        <w:rPr>
          <w:rFonts w:ascii="Arial" w:eastAsia="Times New Roman" w:hAnsi="Arial" w:cs="Arial"/>
          <w:color w:val="000000"/>
          <w:sz w:val="24"/>
          <w:szCs w:val="24"/>
        </w:rPr>
        <w:t xml:space="preserve"> horas</w:t>
      </w:r>
      <w:r w:rsidR="00633E88">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contado da solicitação do pregoeiro no sistema, para</w:t>
      </w:r>
      <w:r w:rsidR="00276D6D" w:rsidRPr="001E64D9">
        <w:rPr>
          <w:rFonts w:ascii="Arial" w:eastAsia="Times New Roman" w:hAnsi="Arial" w:cs="Arial"/>
          <w:color w:val="000000"/>
          <w:sz w:val="24"/>
          <w:szCs w:val="24"/>
        </w:rPr>
        <w:t xml:space="preserve"> corrigir documentos enviados anteriormente que apresentem erros e falhas ou acrescentar documentos ausentes identificados pelo pregoeiro e pela equipe de apoio, além dos documentos complementares conforme o item 10.5.4. É facultado ao pregoeiro prorrogar o prazo estabelecido, a partir de solicitação fundamentada feita pelo chat pelo licitante, antes de findo o prazo. </w:t>
      </w:r>
      <w:r w:rsidRPr="001E64D9">
        <w:rPr>
          <w:rFonts w:ascii="Arial" w:eastAsia="Times New Roman" w:hAnsi="Arial" w:cs="Arial"/>
          <w:color w:val="000000"/>
          <w:sz w:val="24"/>
          <w:szCs w:val="24"/>
        </w:rPr>
        <w:t xml:space="preserve"> </w:t>
      </w:r>
    </w:p>
    <w:p w14:paraId="000001AA" w14:textId="2E4E5B8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12.5 – O Pregoeiro anunciará a licitante detentora da proposta ou do lance de </w:t>
      </w:r>
      <w:r w:rsidR="00E43EC5">
        <w:rPr>
          <w:rFonts w:ascii="Arial" w:hAnsi="Arial" w:cs="Arial"/>
          <w:sz w:val="24"/>
          <w:szCs w:val="24"/>
        </w:rPr>
        <w:t>menor preço</w:t>
      </w:r>
      <w:r w:rsidRPr="001E64D9">
        <w:rPr>
          <w:rFonts w:ascii="Arial" w:eastAsia="Times New Roman" w:hAnsi="Arial" w:cs="Arial"/>
          <w:color w:val="000000"/>
          <w:sz w:val="24"/>
          <w:szCs w:val="24"/>
        </w:rPr>
        <w:t>, imediatamente após o encerramento da etapa de lances da sessão pública ou, quando for o caso, após negociação e decisão pelo Pregoeiro acerca da aceitação da proposta ou do lance de</w:t>
      </w:r>
      <w:r w:rsidR="00E43EC5">
        <w:rPr>
          <w:rFonts w:ascii="Arial" w:eastAsia="Times New Roman" w:hAnsi="Arial" w:cs="Arial"/>
          <w:color w:val="000000"/>
          <w:sz w:val="24"/>
          <w:szCs w:val="24"/>
        </w:rPr>
        <w:t xml:space="preserve"> menor valor.</w:t>
      </w:r>
    </w:p>
    <w:p w14:paraId="000001AE" w14:textId="79746A4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12.6 –</w:t>
      </w:r>
      <w:r w:rsidR="00276D6D" w:rsidRPr="001E64D9">
        <w:rPr>
          <w:rFonts w:ascii="Arial" w:eastAsia="Times New Roman" w:hAnsi="Arial" w:cs="Arial"/>
          <w:color w:val="000000"/>
          <w:sz w:val="24"/>
          <w:szCs w:val="24"/>
        </w:rPr>
        <w:t xml:space="preserve"> </w:t>
      </w:r>
      <w:r w:rsidRPr="001E64D9">
        <w:rPr>
          <w:rFonts w:ascii="Arial" w:eastAsia="Times New Roman" w:hAnsi="Arial" w:cs="Arial"/>
          <w:sz w:val="24"/>
          <w:szCs w:val="24"/>
        </w:rPr>
        <w:t xml:space="preserve">A </w:t>
      </w:r>
      <w:r w:rsidR="008750C5" w:rsidRPr="001E64D9">
        <w:rPr>
          <w:rFonts w:ascii="Arial" w:eastAsia="Times New Roman" w:hAnsi="Arial" w:cs="Arial"/>
          <w:sz w:val="24"/>
          <w:szCs w:val="24"/>
        </w:rPr>
        <w:t>MULTIRIO</w:t>
      </w:r>
      <w:r w:rsidRPr="001E64D9">
        <w:rPr>
          <w:rFonts w:ascii="Arial" w:eastAsia="Times New Roman" w:hAnsi="Arial" w:cs="Arial"/>
          <w:sz w:val="24"/>
          <w:szCs w:val="24"/>
        </w:rPr>
        <w:t xml:space="preserve"> poderá requisitar, a qualquer momento, em relação ao licitante provisoriamente vencedor, demonstração(ões) do(s) serviço(s) </w:t>
      </w:r>
      <w:r w:rsidR="00276D6D" w:rsidRPr="001E64D9">
        <w:rPr>
          <w:rFonts w:ascii="Arial" w:eastAsia="Times New Roman" w:hAnsi="Arial" w:cs="Arial"/>
          <w:sz w:val="24"/>
          <w:szCs w:val="24"/>
        </w:rPr>
        <w:t>ou amostra(s) do(s) bem(ns) objeto</w:t>
      </w:r>
      <w:r w:rsidRPr="001E64D9">
        <w:rPr>
          <w:rFonts w:ascii="Arial" w:eastAsia="Times New Roman" w:hAnsi="Arial" w:cs="Arial"/>
          <w:sz w:val="24"/>
          <w:szCs w:val="24"/>
        </w:rPr>
        <w:t xml:space="preserve"> da presente licitação, na forma do Termo de Referência.</w:t>
      </w:r>
    </w:p>
    <w:p w14:paraId="000001B0" w14:textId="08A9351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6</w:t>
      </w:r>
      <w:r w:rsidRPr="001E64D9">
        <w:rPr>
          <w:rFonts w:ascii="Arial" w:eastAsia="Times New Roman" w:hAnsi="Arial" w:cs="Arial"/>
          <w:color w:val="000000"/>
          <w:sz w:val="24"/>
          <w:szCs w:val="24"/>
        </w:rPr>
        <w:t>.1 – Durante a licitação, em caso de divergência entre as referidas demonstrações</w:t>
      </w:r>
      <w:r w:rsidR="00DB7900" w:rsidRPr="001E64D9">
        <w:rPr>
          <w:rFonts w:ascii="Arial" w:eastAsia="Times New Roman" w:hAnsi="Arial" w:cs="Arial"/>
          <w:color w:val="000000"/>
          <w:sz w:val="24"/>
          <w:szCs w:val="24"/>
        </w:rPr>
        <w:t xml:space="preserve"> ou amostras</w:t>
      </w:r>
      <w:r w:rsidRPr="001E64D9">
        <w:rPr>
          <w:rFonts w:ascii="Arial" w:eastAsia="Times New Roman" w:hAnsi="Arial" w:cs="Arial"/>
          <w:color w:val="000000"/>
          <w:sz w:val="24"/>
          <w:szCs w:val="24"/>
        </w:rPr>
        <w:t xml:space="preserve"> e as especificações deste Edital e/ou do Termo de Referência, as propostas serão desclassificadas.</w:t>
      </w:r>
    </w:p>
    <w:p w14:paraId="000001B2" w14:textId="02DE0D0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6</w:t>
      </w:r>
      <w:r w:rsidRPr="001E64D9">
        <w:rPr>
          <w:rFonts w:ascii="Arial" w:eastAsia="Times New Roman" w:hAnsi="Arial" w:cs="Arial"/>
          <w:color w:val="000000"/>
          <w:sz w:val="24"/>
          <w:szCs w:val="24"/>
        </w:rPr>
        <w:t>.2 – Na hipótese de não realização</w:t>
      </w:r>
      <w:r w:rsidR="00DB7900" w:rsidRPr="001E64D9">
        <w:rPr>
          <w:rFonts w:ascii="Arial" w:eastAsia="Times New Roman" w:hAnsi="Arial" w:cs="Arial"/>
          <w:color w:val="000000"/>
          <w:sz w:val="24"/>
          <w:szCs w:val="24"/>
        </w:rPr>
        <w:t>, atraso</w:t>
      </w:r>
      <w:r w:rsidRPr="001E64D9">
        <w:rPr>
          <w:rFonts w:ascii="Arial" w:eastAsia="Times New Roman" w:hAnsi="Arial" w:cs="Arial"/>
          <w:color w:val="000000"/>
          <w:sz w:val="24"/>
          <w:szCs w:val="24"/>
        </w:rPr>
        <w:t xml:space="preserve"> ou de rejeição da demonstração apresentada pelo primeiro colocado, serão convocados os licitantes subsequentes na ordem de classificação provisória.</w:t>
      </w:r>
    </w:p>
    <w:p w14:paraId="000001B4" w14:textId="25504BF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 xml:space="preserve"> – Na hipótese de desclassificação de todas as propostas, o Pregoeiro poderá fixar às licitantes o prazo de 8 (oito) dias úteis para apresentação de outras propostas, corrigida das causas de sua desclassificação.</w:t>
      </w:r>
    </w:p>
    <w:p w14:paraId="000001B6" w14:textId="78A0F4B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8</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Encerradas as negociações e considerada aceitável a oferta de</w:t>
      </w:r>
      <w:r w:rsidR="00E43EC5">
        <w:rPr>
          <w:rFonts w:ascii="Arial" w:eastAsia="Times New Roman" w:hAnsi="Arial" w:cs="Arial"/>
          <w:sz w:val="24"/>
          <w:szCs w:val="24"/>
        </w:rPr>
        <w:t xml:space="preserve"> menor valor</w:t>
      </w:r>
      <w:r w:rsidRPr="001E64D9">
        <w:rPr>
          <w:rFonts w:ascii="Arial" w:eastAsia="Times New Roman" w:hAnsi="Arial" w:cs="Arial"/>
          <w:sz w:val="24"/>
          <w:szCs w:val="24"/>
        </w:rPr>
        <w:t>, passará o Pregoeiro ao julgamento da habilitação, etapa em que será exigida a apresentação dos documentos de habilitação do licitante vencedor,</w:t>
      </w:r>
      <w:r w:rsidRPr="001E64D9">
        <w:rPr>
          <w:rFonts w:ascii="Arial" w:eastAsia="Times New Roman" w:hAnsi="Arial" w:cs="Arial"/>
          <w:color w:val="548DD4"/>
          <w:sz w:val="24"/>
          <w:szCs w:val="24"/>
        </w:rPr>
        <w:t xml:space="preserve"> </w:t>
      </w:r>
      <w:r w:rsidRPr="001E64D9">
        <w:rPr>
          <w:rFonts w:ascii="Arial" w:eastAsia="Times New Roman" w:hAnsi="Arial" w:cs="Arial"/>
          <w:sz w:val="24"/>
          <w:szCs w:val="24"/>
        </w:rPr>
        <w:t>observando as seguintes diretrizes:</w:t>
      </w:r>
    </w:p>
    <w:p w14:paraId="000001B8" w14:textId="17BFEBF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 O Pregoeiro deverá efetuar consulta ao Cadastro Nacional de Empresas Inidôneas e Suspensas – CEIS, de modo a não admitir a permanência, no certame, de licitante declarada suspensa de participar em licitações</w:t>
      </w:r>
      <w:r w:rsidR="007B02D0" w:rsidRPr="001E64D9">
        <w:rPr>
          <w:rFonts w:ascii="Arial" w:eastAsia="Times New Roman" w:hAnsi="Arial" w:cs="Arial"/>
          <w:color w:val="000000"/>
          <w:sz w:val="24"/>
          <w:szCs w:val="24"/>
        </w:rPr>
        <w:t xml:space="preserve"> da MultiRio</w:t>
      </w:r>
      <w:r w:rsidRPr="001E64D9">
        <w:rPr>
          <w:rFonts w:ascii="Arial" w:eastAsia="Times New Roman" w:hAnsi="Arial" w:cs="Arial"/>
          <w:color w:val="000000"/>
          <w:sz w:val="24"/>
          <w:szCs w:val="24"/>
        </w:rPr>
        <w:t>, impedida de contratar com a Administração ou declarada inidônea.</w:t>
      </w:r>
    </w:p>
    <w:p w14:paraId="000001BA" w14:textId="2A334E8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 O Pregoeiro verificará o atendimento das condições de habilitação da licitante detentora da oferta de </w:t>
      </w:r>
      <w:r w:rsidR="00E43EC5">
        <w:rPr>
          <w:rFonts w:ascii="Arial" w:eastAsia="Times New Roman" w:hAnsi="Arial" w:cs="Arial"/>
          <w:color w:val="000000"/>
          <w:sz w:val="24"/>
          <w:szCs w:val="24"/>
        </w:rPr>
        <w:t>menor valor</w:t>
      </w:r>
      <w:r w:rsidRPr="001E64D9">
        <w:rPr>
          <w:rFonts w:ascii="Arial" w:eastAsia="Times New Roman" w:hAnsi="Arial" w:cs="Arial"/>
          <w:sz w:val="24"/>
          <w:szCs w:val="24"/>
        </w:rPr>
        <w:t xml:space="preserve">, </w:t>
      </w:r>
      <w:r w:rsidRPr="001E64D9">
        <w:rPr>
          <w:rFonts w:ascii="Arial" w:eastAsia="Times New Roman" w:hAnsi="Arial" w:cs="Arial"/>
          <w:color w:val="000000"/>
          <w:sz w:val="24"/>
          <w:szCs w:val="24"/>
        </w:rPr>
        <w:t xml:space="preserve">por meio de consulta </w:t>
      </w:r>
      <w:r w:rsidRPr="001E64D9">
        <w:rPr>
          <w:rFonts w:ascii="Arial" w:eastAsia="Times New Roman" w:hAnsi="Arial" w:cs="Arial"/>
          <w:i/>
          <w:color w:val="000000"/>
          <w:sz w:val="24"/>
          <w:szCs w:val="24"/>
        </w:rPr>
        <w:t>on line</w:t>
      </w:r>
      <w:r w:rsidRPr="001E64D9">
        <w:rPr>
          <w:rFonts w:ascii="Arial" w:eastAsia="Times New Roman" w:hAnsi="Arial" w:cs="Arial"/>
          <w:color w:val="000000"/>
          <w:sz w:val="24"/>
          <w:szCs w:val="24"/>
        </w:rPr>
        <w:t xml:space="preserve"> ao Sistema de Cadastramento Unificado de Fornecedores – SICAF, bem como apreciará a documentação complementar descrita no item 13 deste </w:t>
      </w:r>
      <w:r w:rsidR="009F026D"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w:t>
      </w:r>
    </w:p>
    <w:p w14:paraId="000001BC" w14:textId="1113520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c) Caso os dados e informações existentes no Sistema de Cadastramento Unificado de Fornecedores – SICAF não atendam aos requisitos estabelecidos no item 13 deste </w:t>
      </w:r>
      <w:r w:rsidR="009F026D"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 o Pregoeiro verificará a possibilidade de suprir ou sanear eventuais omissões ou falhas mediante consultas efetuadas por outros meios eletrônicos que julgar adequados;</w:t>
      </w:r>
    </w:p>
    <w:p w14:paraId="000001B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c.1) Essa verificação será registrada pelo Pregoeiro na ata da sessão pública, devendo ser anexados aos autos do processo administrativo respectivo os documentos obtidos por meio eletrônico, salvo impossibilidade devidamente certificada e justificada;</w:t>
      </w:r>
    </w:p>
    <w:p w14:paraId="000001C0" w14:textId="292AA18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d) </w:t>
      </w:r>
      <w:r w:rsidRPr="001E64D9">
        <w:rPr>
          <w:rFonts w:ascii="Arial" w:eastAsia="Times New Roman" w:hAnsi="Arial" w:cs="Arial"/>
          <w:sz w:val="24"/>
          <w:szCs w:val="24"/>
        </w:rPr>
        <w:t>A(s) licitante(s) deverá(ão) remeter sua documentação de habilitação em arquivo único compactado</w:t>
      </w:r>
      <w:r w:rsidR="00093D02" w:rsidRPr="001E64D9">
        <w:rPr>
          <w:rFonts w:ascii="Arial" w:eastAsia="Times New Roman" w:hAnsi="Arial" w:cs="Arial"/>
          <w:sz w:val="24"/>
          <w:szCs w:val="24"/>
        </w:rPr>
        <w:t>, nos termos do item 10.1</w:t>
      </w:r>
      <w:r w:rsidRPr="001E64D9">
        <w:rPr>
          <w:rFonts w:ascii="Arial" w:eastAsia="Times New Roman" w:hAnsi="Arial" w:cs="Arial"/>
          <w:sz w:val="24"/>
          <w:szCs w:val="24"/>
        </w:rPr>
        <w:t xml:space="preserve">. Na hipótese de necessidade de envio de documentos complementares após o julgamento da proposta, os documentos serão enviados em formato digital, via Sistema </w:t>
      </w:r>
      <w:r w:rsidR="005F2BB7" w:rsidRPr="001E64D9">
        <w:rPr>
          <w:rFonts w:ascii="Arial" w:hAnsi="Arial" w:cs="Arial"/>
          <w:sz w:val="24"/>
          <w:szCs w:val="24"/>
        </w:rPr>
        <w:t>Portal de Compras do Governo Federal</w:t>
      </w:r>
      <w:ins w:id="9" w:author="FERNANDA ALBUQUERQUE DA SILVA OLIVA" w:date="2025-02-26T13:47:00Z" w16du:dateUtc="2025-02-26T16:47:00Z">
        <w:r w:rsidRPr="001E64D9">
          <w:rPr>
            <w:rFonts w:ascii="Arial" w:eastAsia="Times New Roman" w:hAnsi="Arial" w:cs="Arial"/>
            <w:sz w:val="24"/>
            <w:szCs w:val="24"/>
          </w:rPr>
          <w:t xml:space="preserve">, </w:t>
        </w:r>
      </w:ins>
      <w:r w:rsidR="005F2BB7" w:rsidRPr="001E64D9">
        <w:rPr>
          <w:rFonts w:ascii="Arial" w:eastAsia="Times New Roman" w:hAnsi="Arial" w:cs="Arial"/>
          <w:sz w:val="24"/>
          <w:szCs w:val="24"/>
        </w:rPr>
        <w:t xml:space="preserve">observado o </w:t>
      </w:r>
      <w:r w:rsidRPr="001E64D9">
        <w:rPr>
          <w:rFonts w:ascii="Arial" w:eastAsia="Times New Roman" w:hAnsi="Arial" w:cs="Arial"/>
          <w:sz w:val="24"/>
          <w:szCs w:val="24"/>
        </w:rPr>
        <w:t xml:space="preserve">item 12.4.2. </w:t>
      </w:r>
      <w:r w:rsidRPr="001E64D9">
        <w:rPr>
          <w:rFonts w:ascii="Arial" w:eastAsia="Times New Roman" w:hAnsi="Arial" w:cs="Arial"/>
          <w:color w:val="000000"/>
          <w:sz w:val="24"/>
          <w:szCs w:val="24"/>
        </w:rPr>
        <w:t xml:space="preserve"> </w:t>
      </w:r>
    </w:p>
    <w:p w14:paraId="000001C2" w14:textId="135C3CF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 O Pregoeiro</w:t>
      </w:r>
      <w:r w:rsidRPr="001E64D9">
        <w:rPr>
          <w:rFonts w:ascii="Arial" w:eastAsia="Times New Roman" w:hAnsi="Arial" w:cs="Arial"/>
          <w:sz w:val="24"/>
          <w:szCs w:val="24"/>
        </w:rPr>
        <w:t xml:space="preserve"> poderá suspender a sessão pública pelo prazo que fixar para a realização de diligências com vistas ao saneamento, nos mesmos moldes do</w:t>
      </w:r>
      <w:r w:rsidRPr="001E64D9">
        <w:rPr>
          <w:rFonts w:ascii="Arial" w:eastAsia="Times New Roman" w:hAnsi="Arial" w:cs="Arial"/>
          <w:color w:val="548DD4"/>
          <w:sz w:val="24"/>
          <w:szCs w:val="24"/>
        </w:rPr>
        <w:t xml:space="preserve"> </w:t>
      </w:r>
      <w:r w:rsidRPr="001E64D9">
        <w:rPr>
          <w:rFonts w:ascii="Arial" w:eastAsia="Times New Roman" w:hAnsi="Arial" w:cs="Arial"/>
          <w:sz w:val="24"/>
          <w:szCs w:val="24"/>
        </w:rPr>
        <w:t xml:space="preserve">item </w:t>
      </w:r>
      <w:r w:rsidR="00093D02" w:rsidRPr="001E64D9">
        <w:rPr>
          <w:rFonts w:ascii="Arial" w:eastAsia="Times New Roman" w:hAnsi="Arial" w:cs="Arial"/>
          <w:sz w:val="24"/>
          <w:szCs w:val="24"/>
        </w:rPr>
        <w:t>13.5</w:t>
      </w:r>
      <w:r w:rsidRPr="001E64D9">
        <w:rPr>
          <w:rFonts w:ascii="Arial" w:eastAsia="Times New Roman" w:hAnsi="Arial" w:cs="Arial"/>
          <w:sz w:val="24"/>
          <w:szCs w:val="24"/>
        </w:rPr>
        <w:t xml:space="preserve">. A sessão pública somente poderá ser reiniciada mediante aviso prévio no sistema com, no mínimo, 24 (vinte e quatro) horas de antecedência, e a ocorrência será registrada em ata. </w:t>
      </w:r>
    </w:p>
    <w:p w14:paraId="000001C4" w14:textId="2533404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f) </w:t>
      </w:r>
      <w:r w:rsidR="00F16268" w:rsidRPr="001E64D9">
        <w:rPr>
          <w:rFonts w:ascii="Arial" w:eastAsia="Times New Roman" w:hAnsi="Arial" w:cs="Arial"/>
          <w:color w:val="000000"/>
          <w:sz w:val="24"/>
          <w:szCs w:val="24"/>
        </w:rPr>
        <w:t xml:space="preserve">A </w:t>
      </w:r>
      <w:r w:rsidRPr="001E64D9">
        <w:rPr>
          <w:rFonts w:ascii="Arial" w:eastAsia="Times New Roman" w:hAnsi="Arial" w:cs="Arial"/>
          <w:color w:val="000000"/>
          <w:sz w:val="24"/>
          <w:szCs w:val="24"/>
        </w:rPr>
        <w:t>Administração não se responsabilizará pela eventual indisponibilidade dos equipamentos ou meios eletrônicos de consulta no momento da verificação a que se refere a alínea “b”. Na hipótese de ocorrer essa indisponibilidade, a licitante será inabilitada, mediante decisão motivada.</w:t>
      </w:r>
    </w:p>
    <w:p w14:paraId="000001C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g) Constatado o cumprimento dos requisitos e condições estabelecidos no Edital, a licitante será habilitada e declarada vencedora do certame. </w:t>
      </w:r>
    </w:p>
    <w:p w14:paraId="000001C8" w14:textId="37CFC5D5" w:rsidR="00DB2069" w:rsidRPr="001E64D9" w:rsidRDefault="00C173F6"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B0237C"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9</w:t>
      </w:r>
      <w:r w:rsidR="00B0237C" w:rsidRPr="001E64D9">
        <w:rPr>
          <w:rFonts w:ascii="Arial" w:eastAsia="Times New Roman" w:hAnsi="Arial" w:cs="Arial"/>
          <w:color w:val="000000"/>
          <w:sz w:val="24"/>
          <w:szCs w:val="24"/>
        </w:rPr>
        <w:t xml:space="preserve"> – Se a oferta não for aceitável, permanecendo acima do máximo estipulado para a contratação no item 5.2, ou se a licitante desatender as exigências para a habilitação, o Pregoeiro examinará a oferta subsequente na ordem de classificação, negociará com o seu autor, decidirá sobre a sua aceitabilidade e, em caso positivo, verificará as condições de habilitação e, assim, sucessivamente, até a apuração de uma oferta aceitável cujo autor atenda aos requisitos de habilitação, caso em que será declarada vencedora.</w:t>
      </w:r>
    </w:p>
    <w:p w14:paraId="000001CA" w14:textId="4A789DD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.1 – Na hipótese de contratação de serviços comuns em que a legislação ou o </w:t>
      </w:r>
      <w:r w:rsidR="00741D5E"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dital exija apresentação de planilha de composição de preços, essa deverá ser encaminhada exclusivamente via sistema, com os respectivos valores readequados ao lance vencedor, nos termos do item 12.4.2.</w:t>
      </w:r>
    </w:p>
    <w:p w14:paraId="000001CC" w14:textId="2F4B915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C173F6"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.2 – </w:t>
      </w:r>
      <w:r w:rsidRPr="001E64D9">
        <w:rPr>
          <w:rFonts w:ascii="Arial" w:eastAsia="Times New Roman" w:hAnsi="Arial" w:cs="Arial"/>
          <w:sz w:val="24"/>
          <w:szCs w:val="24"/>
        </w:rPr>
        <w:t>Na hipótese do art. 57, §1º, da Lei Federal nº 13.303/2016, o Pregoeiro, após negociar com os demais licitantes, na ordem de classificação, decidirá sobre a aceitabilidade das propostas e, em caso positivo, observará quanto à verificação e comprovação da habilitação, o procedimento previsto no item 12.9.</w:t>
      </w:r>
    </w:p>
    <w:p w14:paraId="000001CE" w14:textId="59B3FF6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C173F6" w:rsidRPr="001E64D9">
        <w:rPr>
          <w:rFonts w:ascii="Arial" w:eastAsia="Times New Roman" w:hAnsi="Arial" w:cs="Arial"/>
          <w:color w:val="000000"/>
          <w:sz w:val="24"/>
          <w:szCs w:val="24"/>
        </w:rPr>
        <w:t>0</w:t>
      </w:r>
      <w:r w:rsidRPr="001E64D9">
        <w:rPr>
          <w:rFonts w:ascii="Arial" w:eastAsia="Times New Roman" w:hAnsi="Arial" w:cs="Arial"/>
          <w:color w:val="000000"/>
          <w:sz w:val="24"/>
          <w:szCs w:val="24"/>
        </w:rPr>
        <w:t xml:space="preserve"> – Na hipótese de inabilitação de todas as licitantes, o Pregoeiro poderá fixar o prazo de 8 (oito) dias úteis para apresentação de nova documentação, corrigida das causas de suas inabilitações.</w:t>
      </w:r>
    </w:p>
    <w:p w14:paraId="000001D0" w14:textId="0A56F30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C173F6" w:rsidRPr="001E64D9">
        <w:rPr>
          <w:rFonts w:ascii="Arial" w:eastAsia="Times New Roman" w:hAnsi="Arial" w:cs="Arial"/>
          <w:color w:val="000000"/>
          <w:sz w:val="24"/>
          <w:szCs w:val="24"/>
        </w:rPr>
        <w:t>1</w:t>
      </w:r>
      <w:r w:rsidRPr="001E64D9">
        <w:rPr>
          <w:rFonts w:ascii="Arial" w:eastAsia="Times New Roman" w:hAnsi="Arial" w:cs="Arial"/>
          <w:color w:val="000000"/>
          <w:sz w:val="24"/>
          <w:szCs w:val="24"/>
        </w:rPr>
        <w:t xml:space="preserve"> – Da sessão, o sistema gerará ata circunstanciada em que estarão registrados todos os atos e ocorrências do procedimento, a qual será disponibilizada para consulta no endereço eletrônico </w:t>
      </w:r>
      <w:hyperlink r:id="rId11" w:history="1">
        <w:r w:rsidR="00E43EC5" w:rsidRPr="00CE7CCA">
          <w:rPr>
            <w:rStyle w:val="Hyperlink"/>
            <w:rFonts w:ascii="Arial" w:eastAsia="Times New Roman" w:hAnsi="Arial" w:cs="Arial"/>
            <w:sz w:val="24"/>
            <w:szCs w:val="24"/>
          </w:rPr>
          <w:t>https://www.gov.br/compras/pt-br</w:t>
        </w:r>
      </w:hyperlink>
      <w:r w:rsidR="00E43EC5">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w:t>
      </w:r>
    </w:p>
    <w:p w14:paraId="538F6BFD" w14:textId="77777777" w:rsidR="00422905"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C173F6" w:rsidRPr="001E64D9">
        <w:rPr>
          <w:rFonts w:ascii="Arial" w:eastAsia="Times New Roman" w:hAnsi="Arial" w:cs="Arial"/>
          <w:color w:val="000000"/>
          <w:sz w:val="24"/>
          <w:szCs w:val="24"/>
        </w:rPr>
        <w:t>2</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Erros no preenchimento da Planilha da Formação de Preços</w:t>
      </w:r>
      <w:r w:rsidR="00422905">
        <w:rPr>
          <w:rFonts w:ascii="Arial" w:eastAsia="Times New Roman" w:hAnsi="Arial" w:cs="Arial"/>
          <w:color w:val="000000"/>
          <w:sz w:val="24"/>
          <w:szCs w:val="24"/>
        </w:rPr>
        <w:t xml:space="preserve"> (ANEXO I-A)</w:t>
      </w:r>
      <w:r w:rsidR="00093D02" w:rsidRPr="001E64D9">
        <w:rPr>
          <w:rFonts w:ascii="Arial" w:eastAsia="Times New Roman" w:hAnsi="Arial" w:cs="Arial"/>
          <w:color w:val="000000"/>
          <w:sz w:val="24"/>
          <w:szCs w:val="24"/>
        </w:rPr>
        <w:t>, quando solicitada no Edital e seus anexos,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2A3CDE96" w14:textId="44C84F1A" w:rsidR="004E3CC0" w:rsidRPr="001E64D9"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C173F6" w:rsidRPr="001E64D9">
        <w:rPr>
          <w:rFonts w:ascii="Arial" w:eastAsia="Times New Roman" w:hAnsi="Arial" w:cs="Arial"/>
          <w:color w:val="000000"/>
          <w:sz w:val="24"/>
          <w:szCs w:val="24"/>
        </w:rPr>
        <w:t>3</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Caso o Termo de Referência exija a apresentação de demonstração ou amostra, o licitante classificado em primeiro lugar deverá apresentá-la, conforme disciplinado no Termo de Referência, sob pena de desclassificação da proposta.</w:t>
      </w:r>
    </w:p>
    <w:p w14:paraId="70FD81B6" w14:textId="27261746" w:rsidR="004E3CC0" w:rsidRPr="001E64D9"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FE498F"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Por meio de mensagem no sistema, serão divulgados o local e horário de realização do procedimento para a avaliação das demonstrações ou amostras, cuja presença será facultada a todos os interessados, incluindo os demais licitantes.</w:t>
      </w:r>
    </w:p>
    <w:p w14:paraId="11269562" w14:textId="2881E2B5" w:rsidR="004E3CC0" w:rsidRPr="001E64D9"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FE498F" w:rsidRPr="001E64D9">
        <w:rPr>
          <w:rFonts w:ascii="Arial" w:eastAsia="Times New Roman" w:hAnsi="Arial" w:cs="Arial"/>
          <w:color w:val="000000"/>
          <w:sz w:val="24"/>
          <w:szCs w:val="24"/>
        </w:rPr>
        <w:t>5</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Os resultados das avaliações serão divulgados por meio de mensagem no sistema.</w:t>
      </w:r>
    </w:p>
    <w:p w14:paraId="261181A2" w14:textId="1DAF27E5" w:rsidR="004E3CC0" w:rsidRPr="001E64D9"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FE498F" w:rsidRPr="001E64D9">
        <w:rPr>
          <w:rFonts w:ascii="Arial" w:eastAsia="Times New Roman" w:hAnsi="Arial" w:cs="Arial"/>
          <w:color w:val="000000"/>
          <w:sz w:val="24"/>
          <w:szCs w:val="24"/>
        </w:rPr>
        <w:t>6</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No caso de não haver entrega da demonstração/amostra ou ocorrer atraso, sem justificativa aceita pelo Pregoeiro, ou havendo entrega de demonstração/amostra fora das especificações previstas neste Edital, a proposta do licitante será desclassificada.</w:t>
      </w:r>
    </w:p>
    <w:p w14:paraId="076DF75A" w14:textId="1A36DC48" w:rsidR="004E3CC0" w:rsidRPr="001E64D9" w:rsidRDefault="004E3CC0"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FE498F"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 xml:space="preserve"> – </w:t>
      </w:r>
      <w:r w:rsidR="00093D02" w:rsidRPr="001E64D9">
        <w:rPr>
          <w:rFonts w:ascii="Arial" w:eastAsia="Times New Roman" w:hAnsi="Arial" w:cs="Arial"/>
          <w:color w:val="000000"/>
          <w:sz w:val="24"/>
          <w:szCs w:val="24"/>
        </w:rPr>
        <w:t>Se a(s) demonstração (ões)/ amostra(s) apresentada(s) pelo primeiro classificado não for(em) aceita(s), o Pregoeiro analisará a aceitabilidade da proposta ou lance ofertado pelo segundo classificado. Seguir-se-á com a verificação da(s) demonstração (ões)/ amostra(s) e, assim, sucessivamente, até a verificação de uma que atenda às especificações constantes no Termo de Referência.</w:t>
      </w:r>
    </w:p>
    <w:p w14:paraId="26698798" w14:textId="6B99D8A5" w:rsidR="00093D02" w:rsidRPr="001E64D9" w:rsidRDefault="00093D02"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12.1</w:t>
      </w:r>
      <w:r w:rsidR="007421E2" w:rsidRPr="001E64D9">
        <w:rPr>
          <w:rFonts w:ascii="Arial" w:eastAsia="Times New Roman" w:hAnsi="Arial" w:cs="Arial"/>
          <w:color w:val="000000"/>
          <w:sz w:val="24"/>
          <w:szCs w:val="24"/>
        </w:rPr>
        <w:t>8</w:t>
      </w:r>
      <w:r w:rsidRPr="001E64D9">
        <w:rPr>
          <w:rFonts w:ascii="Arial" w:eastAsia="Times New Roman" w:hAnsi="Arial" w:cs="Arial"/>
          <w:color w:val="000000"/>
          <w:sz w:val="24"/>
          <w:szCs w:val="24"/>
        </w:rPr>
        <w:t xml:space="preserve"> - </w:t>
      </w:r>
      <w:r w:rsidR="00C41E82" w:rsidRPr="001E64D9">
        <w:rPr>
          <w:rFonts w:ascii="Arial" w:eastAsia="Times New Roman" w:hAnsi="Arial" w:cs="Arial"/>
          <w:color w:val="000000"/>
          <w:sz w:val="24"/>
          <w:szCs w:val="24"/>
        </w:rPr>
        <w:t>Na hipótese de o licitante não atender às exigências para habilitação, o pregoeiro examinará a proposta subsequente e assim sucessivamente, na ordem de classificação, até a apuração de uma proposta que atenda ao presente edital.</w:t>
      </w:r>
    </w:p>
    <w:p w14:paraId="08643B5A" w14:textId="7BD9CEF8" w:rsidR="00C41E82" w:rsidRPr="001E64D9" w:rsidRDefault="00C41E82"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7421E2" w:rsidRPr="001E64D9">
        <w:rPr>
          <w:rFonts w:ascii="Arial" w:eastAsia="Times New Roman" w:hAnsi="Arial" w:cs="Arial"/>
          <w:color w:val="000000"/>
          <w:sz w:val="24"/>
          <w:szCs w:val="24"/>
        </w:rPr>
        <w:t>19</w:t>
      </w:r>
      <w:r w:rsidRPr="001E64D9">
        <w:rPr>
          <w:rFonts w:ascii="Arial" w:eastAsia="Times New Roman" w:hAnsi="Arial" w:cs="Arial"/>
          <w:color w:val="000000"/>
          <w:sz w:val="24"/>
          <w:szCs w:val="24"/>
        </w:rPr>
        <w:t xml:space="preserve"> - Somente haverá a necessidade de apresentação dos documentos originais não-digitais quando houver dúvida em relação à integridade do documento digital ou quando a lei expressamente o exigir</w:t>
      </w:r>
      <w:del w:id="10"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color w:val="000000"/>
          <w:sz w:val="24"/>
          <w:szCs w:val="24"/>
        </w:rPr>
        <w:t xml:space="preserve"> (IN nº 3/2018, art. 4º, §1º</w:t>
      </w:r>
      <w:del w:id="11"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color w:val="000000"/>
          <w:sz w:val="24"/>
          <w:szCs w:val="24"/>
        </w:rPr>
        <w:t xml:space="preserve"> e art. 6º, §4º).</w:t>
      </w:r>
    </w:p>
    <w:p w14:paraId="5FD21F8F" w14:textId="36116D9D" w:rsidR="00C41E82" w:rsidRPr="001E64D9" w:rsidRDefault="00C41E82"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w:t>
      </w:r>
      <w:r w:rsidR="007421E2" w:rsidRPr="001E64D9">
        <w:rPr>
          <w:rFonts w:ascii="Arial" w:eastAsia="Times New Roman" w:hAnsi="Arial" w:cs="Arial"/>
          <w:color w:val="000000"/>
          <w:sz w:val="24"/>
          <w:szCs w:val="24"/>
        </w:rPr>
        <w:t>19</w:t>
      </w:r>
      <w:r w:rsidRPr="001E64D9">
        <w:rPr>
          <w:rFonts w:ascii="Arial" w:eastAsia="Times New Roman" w:hAnsi="Arial" w:cs="Arial"/>
          <w:color w:val="000000"/>
          <w:sz w:val="24"/>
          <w:szCs w:val="24"/>
        </w:rPr>
        <w:t xml:space="preserve">.1 - A verificação pelo pregoeiro, em sítios eletrônicos oficiais de órgãos e entidades emissores de certidões constitui meio legal de prova, para fins de habilitação. </w:t>
      </w:r>
    </w:p>
    <w:p w14:paraId="5303CD31" w14:textId="7DDEC54F" w:rsidR="00C41E82" w:rsidRPr="001E64D9" w:rsidRDefault="00C41E82"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12.2</w:t>
      </w:r>
      <w:r w:rsidR="007421E2" w:rsidRPr="001E64D9">
        <w:rPr>
          <w:rFonts w:ascii="Arial" w:eastAsia="Times New Roman" w:hAnsi="Arial" w:cs="Arial"/>
          <w:color w:val="000000"/>
          <w:sz w:val="24"/>
          <w:szCs w:val="24"/>
        </w:rPr>
        <w:t>0</w:t>
      </w:r>
      <w:r w:rsidRPr="001E64D9">
        <w:rPr>
          <w:rFonts w:ascii="Arial" w:eastAsia="Times New Roman" w:hAnsi="Arial" w:cs="Arial"/>
          <w:color w:val="000000"/>
          <w:sz w:val="24"/>
          <w:szCs w:val="24"/>
        </w:rPr>
        <w:t xml:space="preserve"> - Constatada a regularidade dos atos praticados pelo pregoeiro, a autoridade competente adjudicará o item/o grupo da licitação à licitante vencedora e homologará.</w:t>
      </w:r>
    </w:p>
    <w:p w14:paraId="000001E2" w14:textId="1B13A0AA"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b/>
          <w:bCs/>
          <w:color w:val="FF0000"/>
          <w:sz w:val="24"/>
          <w:szCs w:val="24"/>
        </w:rPr>
      </w:pPr>
      <w:r w:rsidRPr="001E64D9">
        <w:rPr>
          <w:rFonts w:ascii="Arial" w:hAnsi="Arial" w:cs="Arial"/>
          <w:b/>
          <w:bCs/>
          <w:sz w:val="24"/>
          <w:szCs w:val="24"/>
        </w:rPr>
        <w:t>13. HABILITAÇÃO</w:t>
      </w:r>
      <w:r w:rsidRPr="001E64D9">
        <w:rPr>
          <w:rFonts w:ascii="Arial" w:eastAsia="Times New Roman" w:hAnsi="Arial" w:cs="Arial"/>
          <w:b/>
          <w:bCs/>
          <w:color w:val="FF0000"/>
          <w:sz w:val="24"/>
          <w:szCs w:val="24"/>
        </w:rPr>
        <w:t xml:space="preserve"> </w:t>
      </w:r>
    </w:p>
    <w:p w14:paraId="0075A273" w14:textId="213D2EE1" w:rsidR="00EE0D36" w:rsidRPr="001E64D9" w:rsidRDefault="00EE0D36"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13.1 – O julgamento da habilitação se processará na forma prevista no item 12.</w:t>
      </w:r>
      <w:r w:rsidR="00C71E8A"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 deste Edital, mediante o exame dos documentos a seguir relacionados, os quais dizem respeito à:</w:t>
      </w:r>
    </w:p>
    <w:p w14:paraId="000001E4"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 Documentação relativa à habilitação jurídica;</w:t>
      </w:r>
    </w:p>
    <w:p w14:paraId="000001E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 Documentação relativa à habilitação econômico–financeira;</w:t>
      </w:r>
    </w:p>
    <w:p w14:paraId="000001E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 Documentação relativa à habilitação fiscal;</w:t>
      </w:r>
    </w:p>
    <w:p w14:paraId="000001E7"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 Documentação relativa à habilitação social e trabalhista;</w:t>
      </w:r>
    </w:p>
    <w:p w14:paraId="000001E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 Documentação relativa à qualificação técnica.</w:t>
      </w:r>
    </w:p>
    <w:p w14:paraId="2C62A41F" w14:textId="077DFA3E" w:rsidR="00C71E8A"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sz w:val="24"/>
          <w:szCs w:val="24"/>
        </w:rPr>
        <w:t xml:space="preserve">13.1.1 – </w:t>
      </w:r>
      <w:r w:rsidR="00C71E8A" w:rsidRPr="001E64D9">
        <w:rPr>
          <w:rFonts w:ascii="Arial" w:eastAsia="Times New Roman" w:hAnsi="Arial" w:cs="Arial"/>
          <w:sz w:val="24"/>
          <w:szCs w:val="24"/>
        </w:rPr>
        <w:t>As empresas estrangeiras que não funcionem no País deverão apresentar documentos equivalentes, na forma de regulamento previsto no art. 70, parágrafo único, da Lei Federal n°. 14.133/2021.</w:t>
      </w:r>
    </w:p>
    <w:p w14:paraId="000001E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13.2 – Não serão aceitos como documentação hábil a suprir exigências deste Edital pedidos de inscrição, protocolos, cartas ou qualquer outro documento que visem a substituir os exigidos, exceto nos casos admitidos pela legislação.</w:t>
      </w:r>
    </w:p>
    <w:p w14:paraId="000001F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13.3 – Se os Certificados, Declarações, Registros e Certidões não tiverem prazo de validade declarado no próprio documento, da mesma forma que não conste previsão em legislação específica, os referidos documentos deverão ter sido emitidos há, no máximo, 90 (noventa) dias, contados até a data da realização da licitação.</w:t>
      </w:r>
    </w:p>
    <w:p w14:paraId="32F3B772" w14:textId="43E69CAA" w:rsidR="00D26FC2"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34F06">
        <w:rPr>
          <w:rFonts w:ascii="Arial" w:eastAsia="Times New Roman" w:hAnsi="Arial" w:cs="Arial"/>
          <w:color w:val="000000"/>
          <w:sz w:val="24"/>
          <w:szCs w:val="24"/>
          <w:highlight w:val="yellow"/>
        </w:rPr>
        <w:t xml:space="preserve">13.4 – </w:t>
      </w:r>
      <w:r w:rsidR="00C71E8A" w:rsidRPr="00A34F06">
        <w:rPr>
          <w:rFonts w:ascii="Arial" w:eastAsia="Times New Roman" w:hAnsi="Arial" w:cs="Arial"/>
          <w:color w:val="000000"/>
          <w:sz w:val="24"/>
          <w:szCs w:val="24"/>
          <w:highlight w:val="yellow"/>
        </w:rPr>
        <w:t xml:space="preserve">A documentação exigida para atender as alíneas (A) à (E) poderá ser substituída pelo registo cadastral no SICAF e pelo Certificado de Cadastro de Fornecedor deste Município, desde que dentro do prazo de validade e em sistemas semelhantes mantidos pelo Município, à exceção dos seguintes documentos: </w:t>
      </w:r>
      <w:r w:rsidR="00633E88" w:rsidRPr="00A34F06">
        <w:rPr>
          <w:rFonts w:ascii="Arial" w:eastAsia="Times New Roman" w:hAnsi="Arial" w:cs="Arial"/>
          <w:color w:val="000000"/>
          <w:sz w:val="24"/>
          <w:szCs w:val="24"/>
          <w:highlight w:val="yellow"/>
        </w:rPr>
        <w:t>A, C.2, C.3.c, C.3.c.1, C.4</w:t>
      </w:r>
      <w:r w:rsidR="00126D10" w:rsidRPr="00A34F06">
        <w:rPr>
          <w:rFonts w:ascii="Arial" w:eastAsia="Times New Roman" w:hAnsi="Arial" w:cs="Arial"/>
          <w:color w:val="000000"/>
          <w:sz w:val="24"/>
          <w:szCs w:val="24"/>
          <w:highlight w:val="yellow"/>
        </w:rPr>
        <w:t xml:space="preserve"> e</w:t>
      </w:r>
      <w:r w:rsidR="00633E88" w:rsidRPr="00A34F06">
        <w:rPr>
          <w:rFonts w:ascii="Arial" w:eastAsia="Times New Roman" w:hAnsi="Arial" w:cs="Arial"/>
          <w:color w:val="000000"/>
          <w:sz w:val="24"/>
          <w:szCs w:val="24"/>
          <w:highlight w:val="yellow"/>
        </w:rPr>
        <w:t xml:space="preserve"> E</w:t>
      </w:r>
      <w:r w:rsidR="00126D10" w:rsidRPr="00A34F06">
        <w:rPr>
          <w:rFonts w:ascii="Arial" w:eastAsia="Times New Roman" w:hAnsi="Arial" w:cs="Arial"/>
          <w:color w:val="000000"/>
          <w:sz w:val="24"/>
          <w:szCs w:val="24"/>
          <w:highlight w:val="yellow"/>
        </w:rPr>
        <w:t>.</w:t>
      </w:r>
      <w:r w:rsidR="00633E88" w:rsidRPr="004A0789">
        <w:rPr>
          <w:rFonts w:ascii="Arial" w:eastAsia="Times New Roman" w:hAnsi="Arial" w:cs="Arial"/>
          <w:color w:val="000000"/>
          <w:sz w:val="24"/>
          <w:szCs w:val="24"/>
        </w:rPr>
        <w:t xml:space="preserve"> </w:t>
      </w:r>
    </w:p>
    <w:p w14:paraId="000001F9" w14:textId="4AD14C4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13.5 – O pregoeiro poderá, no julgamento da habilitação, sanar erros e falhas que não alterem a substância dos documentos e sua validade jurídica, mediante decisão fundamentada, registrada em ata e acessível aos licitantes, e lhes atribuirá validade e eficácia para fins de habilitação.</w:t>
      </w:r>
    </w:p>
    <w:p w14:paraId="3D6A5C34" w14:textId="7A35202F" w:rsidR="00672548"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13.5.1 – Na hipótese de necessidade de suspensão da sessão pública para a realização das diligências, com vistas ao saneamento de que trata o item 13.5, a sessão pública somente poderá ser reiniciada mediante aviso prévio no sistema com, no mínimo, vinte e quatro horas de antecedência, e a ocorrência será registrada em ata.</w:t>
      </w:r>
    </w:p>
    <w:p w14:paraId="000001FF" w14:textId="1A1FD91B" w:rsidR="00DB2069" w:rsidRPr="000C39A5"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0C39A5">
        <w:rPr>
          <w:rFonts w:ascii="Arial" w:eastAsia="Times New Roman" w:hAnsi="Arial" w:cs="Arial"/>
          <w:color w:val="000000" w:themeColor="text1"/>
          <w:sz w:val="24"/>
          <w:szCs w:val="24"/>
        </w:rPr>
        <w:t>13.6</w:t>
      </w:r>
      <w:r w:rsidRPr="000C39A5">
        <w:rPr>
          <w:rFonts w:ascii="Arial" w:eastAsia="Times New Roman" w:hAnsi="Arial" w:cs="Arial"/>
          <w:b/>
          <w:i/>
          <w:color w:val="000000" w:themeColor="text1"/>
          <w:sz w:val="24"/>
          <w:szCs w:val="24"/>
        </w:rPr>
        <w:t xml:space="preserve">. </w:t>
      </w:r>
      <w:r w:rsidRPr="000C39A5">
        <w:rPr>
          <w:rFonts w:ascii="Arial" w:eastAsia="Times New Roman" w:hAnsi="Arial" w:cs="Arial"/>
          <w:color w:val="000000" w:themeColor="text1"/>
          <w:sz w:val="24"/>
          <w:szCs w:val="24"/>
        </w:rPr>
        <w:t>A licitante que não se enquadre como microempresa ou empresa de pequeno porte, consórcio composto em sua totalidade por microempresas ou empresas de pequeno porte, ou consórcio composto parcialmente por microempresas ou empresas de pequeno porte com participação igual ou superior ao percentual exigido de subcontratação, deverá apresentar juntamente com a respectiva documentação de habilitação, relação indicando as microempresas ou empresas de pequeno porte que irá subcontratar, devidamente qualificadas, e descrevendo os serviços a serem executados</w:t>
      </w:r>
      <w:r w:rsidR="001A6C34" w:rsidRPr="000C39A5">
        <w:rPr>
          <w:rFonts w:ascii="Arial" w:eastAsia="Times New Roman" w:hAnsi="Arial" w:cs="Arial"/>
          <w:color w:val="000000" w:themeColor="text1"/>
          <w:sz w:val="24"/>
          <w:szCs w:val="24"/>
        </w:rPr>
        <w:t xml:space="preserve"> ou bens a serem adquiridos</w:t>
      </w:r>
      <w:r w:rsidRPr="000C39A5">
        <w:rPr>
          <w:rFonts w:ascii="Arial" w:eastAsia="Times New Roman" w:hAnsi="Arial" w:cs="Arial"/>
          <w:color w:val="000000" w:themeColor="text1"/>
          <w:sz w:val="24"/>
          <w:szCs w:val="24"/>
        </w:rPr>
        <w:t xml:space="preserve"> e seus respectivos valores.</w:t>
      </w:r>
    </w:p>
    <w:p w14:paraId="00000201" w14:textId="492E67CF" w:rsidR="00DB2069" w:rsidRPr="000C39A5" w:rsidRDefault="00C1331F" w:rsidP="004947A6">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0C39A5">
        <w:rPr>
          <w:rFonts w:ascii="Arial" w:eastAsia="Times New Roman" w:hAnsi="Arial" w:cs="Arial"/>
          <w:color w:val="000000" w:themeColor="text1"/>
          <w:sz w:val="24"/>
          <w:szCs w:val="24"/>
        </w:rPr>
        <w:t>1</w:t>
      </w:r>
      <w:r w:rsidR="00B0237C" w:rsidRPr="000C39A5">
        <w:rPr>
          <w:rFonts w:ascii="Arial" w:eastAsia="Times New Roman" w:hAnsi="Arial" w:cs="Arial"/>
          <w:color w:val="000000" w:themeColor="text1"/>
          <w:sz w:val="24"/>
          <w:szCs w:val="24"/>
        </w:rPr>
        <w:t>3.6.1. A licitante deverá apresentar juntamente com a respectiva documentação de habilitação, os documentos especificados nos itens 13.1.C e 13.1.D relativos às microempresas ou empresas de pequeno porte que irá subcontratar.</w:t>
      </w:r>
    </w:p>
    <w:p w14:paraId="00000203" w14:textId="2C4ACE12" w:rsidR="00DB2069" w:rsidRPr="001E64D9" w:rsidRDefault="00B0237C" w:rsidP="004947A6">
      <w:pPr>
        <w:pStyle w:val="PargrafodaLista"/>
        <w:numPr>
          <w:ilvl w:val="0"/>
          <w:numId w:val="9"/>
        </w:numPr>
        <w:pBdr>
          <w:top w:val="nil"/>
          <w:left w:val="nil"/>
          <w:bottom w:val="nil"/>
          <w:right w:val="nil"/>
          <w:between w:val="nil"/>
        </w:pBdr>
        <w:spacing w:after="100" w:afterAutospacing="1" w:line="360" w:lineRule="auto"/>
        <w:ind w:left="0" w:firstLine="0"/>
        <w:rPr>
          <w:rFonts w:eastAsia="Times New Roman"/>
          <w:sz w:val="24"/>
          <w:szCs w:val="24"/>
        </w:rPr>
      </w:pPr>
      <w:r w:rsidRPr="001E64D9">
        <w:rPr>
          <w:rFonts w:eastAsia="Times New Roman"/>
          <w:sz w:val="24"/>
          <w:szCs w:val="24"/>
        </w:rPr>
        <w:t>– HABILITAÇÃO JURÍDICA</w:t>
      </w:r>
    </w:p>
    <w:p w14:paraId="00000204" w14:textId="7F7E5C09"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(A.1) Registro comercial, no caso de empresário individual;</w:t>
      </w:r>
    </w:p>
    <w:p w14:paraId="00000205" w14:textId="166E9E92"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(A.2) Estatuto ou Contrato Social em vigor, devidamente registrado, com chancela digital na forma eletrônica ou tradicional, em se tratando de sociedades empresárias, acompanhado dos documentos de designação de seus administradores, caso designados em ato separado;</w:t>
      </w:r>
    </w:p>
    <w:p w14:paraId="00000206" w14:textId="45EB604D"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(A.3) Inscrição do ato constitutivo, no caso de sociedade simples, acompanhada da prova da composição da diretoria em exercício.</w:t>
      </w:r>
    </w:p>
    <w:p w14:paraId="00000207" w14:textId="5D6B341B"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(A.3.a) A sociedade simples que não adotar um dos tipos societários regulados no Código Civil deverá mencionar no respectivo ato constitutivo as pessoas naturais incumbidas de sua administração, exceto se assumir a forma de sociedade cooperativa.</w:t>
      </w:r>
    </w:p>
    <w:p w14:paraId="00000208" w14:textId="3C2A3EBD"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(A.4) A prova da investidura dos administradores da sociedade limitada eventualmente designados em ato separado do Contrato Social, mediante termo de posse no livro de atas da Administração e averbação no registro competente.</w:t>
      </w:r>
    </w:p>
    <w:p w14:paraId="00000209" w14:textId="4151CF6B"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(A.5) Decreto de autorização, em se tratando de empresa ou sociedade estrangeira em funcionamento no país, e ato de registro ou autorização para funcionamento expedido pelo órgão competente, quando a atividade assim o exigir.</w:t>
      </w:r>
    </w:p>
    <w:p w14:paraId="0000020A" w14:textId="5DD37DB4"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(A.6) Na hipótese de existir alteração nos documentos citados acima posteriormente à constituição da sociedade, os referidos documentos deverão ser apresentados de forma consolidada, contendo todas as cláusulas em vigor.</w:t>
      </w:r>
    </w:p>
    <w:p w14:paraId="0000020D" w14:textId="7BB45482" w:rsidR="00DB2069" w:rsidRPr="0030565F" w:rsidRDefault="00B0237C" w:rsidP="003056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(A.7) Declaração formal de que atende às disposições do artigo 48, do Decreto Municipal n°. 44.698/18 e do artigo 2º, parágrafo único, do Decreto Municipal nº 19.381/01, na forma do </w:t>
      </w:r>
      <w:r w:rsidR="00126D10">
        <w:rPr>
          <w:rFonts w:ascii="Arial" w:eastAsia="Times New Roman" w:hAnsi="Arial" w:cs="Arial"/>
          <w:sz w:val="24"/>
          <w:szCs w:val="24"/>
        </w:rPr>
        <w:t>ANEXO VI.</w:t>
      </w:r>
    </w:p>
    <w:p w14:paraId="735C3F8D" w14:textId="29A4EE39" w:rsidR="00D57121"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 – </w:t>
      </w:r>
      <w:r w:rsidRPr="001E64D9">
        <w:rPr>
          <w:rFonts w:ascii="Arial" w:eastAsia="Times New Roman" w:hAnsi="Arial" w:cs="Arial"/>
          <w:color w:val="000000"/>
          <w:sz w:val="24"/>
          <w:szCs w:val="24"/>
        </w:rPr>
        <w:tab/>
        <w:t xml:space="preserve">HABILITAÇÃO ECONÔMICO–FINANCEIRA </w:t>
      </w:r>
    </w:p>
    <w:p w14:paraId="47A57583" w14:textId="6ACC4D50" w:rsidR="00B666A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 Balanço patrimonial e demonstrações contábeis do</w:t>
      </w:r>
      <w:r w:rsidR="00901C97" w:rsidRPr="001E64D9">
        <w:rPr>
          <w:rFonts w:ascii="Arial" w:eastAsia="Times New Roman" w:hAnsi="Arial" w:cs="Arial"/>
          <w:color w:val="000000"/>
          <w:sz w:val="24"/>
          <w:szCs w:val="24"/>
        </w:rPr>
        <w:t>s 2 (dois)</w:t>
      </w:r>
      <w:r w:rsidRPr="001E64D9">
        <w:rPr>
          <w:rFonts w:ascii="Arial" w:eastAsia="Times New Roman" w:hAnsi="Arial" w:cs="Arial"/>
          <w:color w:val="000000"/>
          <w:sz w:val="24"/>
          <w:szCs w:val="24"/>
        </w:rPr>
        <w:t xml:space="preserve"> último</w:t>
      </w:r>
      <w:r w:rsidR="00901C97" w:rsidRPr="001E64D9">
        <w:rPr>
          <w:rFonts w:ascii="Arial" w:eastAsia="Times New Roman" w:hAnsi="Arial" w:cs="Arial"/>
          <w:color w:val="000000"/>
          <w:sz w:val="24"/>
          <w:szCs w:val="24"/>
        </w:rPr>
        <w:t>s</w:t>
      </w:r>
      <w:r w:rsidRPr="001E64D9">
        <w:rPr>
          <w:rFonts w:ascii="Arial" w:eastAsia="Times New Roman" w:hAnsi="Arial" w:cs="Arial"/>
          <w:color w:val="000000"/>
          <w:sz w:val="24"/>
          <w:szCs w:val="24"/>
        </w:rPr>
        <w:t xml:space="preserve"> exercício</w:t>
      </w:r>
      <w:r w:rsidR="00901C97" w:rsidRPr="001E64D9">
        <w:rPr>
          <w:rFonts w:ascii="Arial" w:eastAsia="Times New Roman" w:hAnsi="Arial" w:cs="Arial"/>
          <w:color w:val="000000"/>
          <w:sz w:val="24"/>
          <w:szCs w:val="24"/>
        </w:rPr>
        <w:t>s</w:t>
      </w:r>
      <w:r w:rsidRPr="001E64D9">
        <w:rPr>
          <w:rFonts w:ascii="Arial" w:eastAsia="Times New Roman" w:hAnsi="Arial" w:cs="Arial"/>
          <w:color w:val="000000"/>
          <w:sz w:val="24"/>
          <w:szCs w:val="24"/>
        </w:rPr>
        <w:t xml:space="preserve"> socia</w:t>
      </w:r>
      <w:r w:rsidR="00901C97" w:rsidRPr="001E64D9">
        <w:rPr>
          <w:rFonts w:ascii="Arial" w:eastAsia="Times New Roman" w:hAnsi="Arial" w:cs="Arial"/>
          <w:color w:val="000000"/>
          <w:sz w:val="24"/>
          <w:szCs w:val="24"/>
        </w:rPr>
        <w:t>is</w:t>
      </w:r>
      <w:r w:rsidRPr="001E64D9">
        <w:rPr>
          <w:rFonts w:ascii="Arial" w:eastAsia="Times New Roman" w:hAnsi="Arial" w:cs="Arial"/>
          <w:color w:val="000000"/>
          <w:sz w:val="24"/>
          <w:szCs w:val="24"/>
        </w:rPr>
        <w:t>, já exigíveis e apresentados na forma da lei, devidamente registrados na Junta Comercial do Estado de sua sede ou domicílio ou em outro órgão equivalente, devendo apresentar</w:t>
      </w:r>
      <w:r w:rsidR="00C70866" w:rsidRPr="001E64D9">
        <w:rPr>
          <w:rFonts w:ascii="Arial" w:hAnsi="Arial" w:cs="Arial"/>
          <w:sz w:val="24"/>
          <w:szCs w:val="24"/>
        </w:rPr>
        <w:t xml:space="preserve">: </w:t>
      </w:r>
    </w:p>
    <w:p w14:paraId="0000021E" w14:textId="205AED55" w:rsidR="00DB2069" w:rsidRDefault="00B0237C" w:rsidP="00633E88">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(B.1.a) Índice de Liquidez Geral (ILG) igual ou maior que </w:t>
      </w:r>
      <w:r w:rsidR="006052BD">
        <w:rPr>
          <w:rFonts w:ascii="Arial" w:eastAsia="Times New Roman" w:hAnsi="Arial" w:cs="Arial"/>
          <w:color w:val="000000"/>
          <w:sz w:val="24"/>
          <w:szCs w:val="24"/>
        </w:rPr>
        <w:t>1</w:t>
      </w:r>
      <w:r w:rsidRPr="001E64D9">
        <w:rPr>
          <w:rFonts w:ascii="Arial" w:eastAsia="Times New Roman" w:hAnsi="Arial" w:cs="Arial"/>
          <w:color w:val="000000"/>
          <w:sz w:val="24"/>
          <w:szCs w:val="24"/>
        </w:rPr>
        <w:t>. Será considerado como Índice de Liquidez Geral o quociente da soma do Ativo Circulante com o Realizável a Longo Prazo pela soma do Passivo Circulante com o Passivo Não Circulante.</w:t>
      </w:r>
    </w:p>
    <w:p w14:paraId="321B89A5" w14:textId="77777777" w:rsidR="006052BD" w:rsidRPr="006052BD" w:rsidRDefault="006052BD" w:rsidP="004947A6">
      <w:pPr>
        <w:spacing w:after="115"/>
        <w:rPr>
          <w:rFonts w:ascii="Arial" w:hAnsi="Arial" w:cs="Arial"/>
          <w:sz w:val="24"/>
          <w:szCs w:val="24"/>
        </w:rPr>
      </w:pPr>
    </w:p>
    <w:p w14:paraId="00000220"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ATIVO CIRCULANTE + REALIZÁVEL A LONGO PRAZO</w:t>
      </w:r>
    </w:p>
    <w:p w14:paraId="0000022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ILG = ––––––––––––––––––––––––––––––––––––––––––––––––––––</w:t>
      </w:r>
    </w:p>
    <w:p w14:paraId="00000222"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PASSIVO CIRCULANTE + PASSIVO NÃO CIRCULANTE</w:t>
      </w:r>
    </w:p>
    <w:p w14:paraId="00000224" w14:textId="0ED097A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(B.1.b) Índice de Liquidez Corrente (ILC) igual ou maior que </w:t>
      </w:r>
      <w:r w:rsidR="006052BD">
        <w:rPr>
          <w:rFonts w:ascii="Arial" w:eastAsia="Times New Roman" w:hAnsi="Arial" w:cs="Arial"/>
          <w:color w:val="000000"/>
          <w:sz w:val="24"/>
          <w:szCs w:val="24"/>
        </w:rPr>
        <w:t>1</w:t>
      </w:r>
      <w:r w:rsidRPr="001E64D9">
        <w:rPr>
          <w:rFonts w:ascii="Arial" w:eastAsia="Times New Roman" w:hAnsi="Arial" w:cs="Arial"/>
          <w:color w:val="000000"/>
          <w:sz w:val="24"/>
          <w:szCs w:val="24"/>
        </w:rPr>
        <w:t>. Será considerado como índice de Liquidez Corrente o quociente da divisão do Ativo Circulante pelo Passivo Circulante.</w:t>
      </w:r>
    </w:p>
    <w:p w14:paraId="00000226"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ATIVO CIRCULANTE</w:t>
      </w:r>
    </w:p>
    <w:p w14:paraId="00000227"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ILC = –––––––––––––––––––––––</w:t>
      </w:r>
    </w:p>
    <w:p w14:paraId="00000228"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PASSIVO CIRCULANTE</w:t>
      </w:r>
    </w:p>
    <w:p w14:paraId="0000022A" w14:textId="36F4F80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(B.1.c) Índice de Endividamento (IE) menor ou igual a </w:t>
      </w:r>
      <w:r w:rsidR="006052BD">
        <w:rPr>
          <w:rFonts w:ascii="Arial" w:eastAsia="Times New Roman" w:hAnsi="Arial" w:cs="Arial"/>
          <w:color w:val="000000"/>
          <w:sz w:val="24"/>
          <w:szCs w:val="24"/>
        </w:rPr>
        <w:t>1</w:t>
      </w:r>
      <w:r w:rsidRPr="001E64D9">
        <w:rPr>
          <w:rFonts w:ascii="Arial" w:eastAsia="Times New Roman" w:hAnsi="Arial" w:cs="Arial"/>
          <w:color w:val="000000"/>
          <w:sz w:val="24"/>
          <w:szCs w:val="24"/>
        </w:rPr>
        <w:t xml:space="preserve"> Será considerado Índice de Endividamento o quociente da divisão da soma do Passivo Circulante com o Passivo Não Circulante pelo Patrimônio Líquido.</w:t>
      </w:r>
    </w:p>
    <w:p w14:paraId="0000022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PASSIVO CIRCULANTE + PASSIVO NÃO CIRCULANTE</w:t>
      </w:r>
    </w:p>
    <w:p w14:paraId="0000022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IE = ––––––––––––––––––––––––––––––––––––––––––––––––––––</w:t>
      </w:r>
    </w:p>
    <w:p w14:paraId="0000022F"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PATRIMÔNIO LÍQUIDO</w:t>
      </w:r>
    </w:p>
    <w:p w14:paraId="0000023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(B.1.1) –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 encerramento do Livro Diário.</w:t>
      </w:r>
    </w:p>
    <w:p w14:paraId="00000233"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(B.1.2) Serão considerados e aceitos como na forma da lei os balanços patrimoniais e demonstrações contábeis que contenham as seguintes exigências:</w:t>
      </w:r>
    </w:p>
    <w:p w14:paraId="0000023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(B.1.2.1) Quando se tratar de sociedades anônimas, o balanço deverá ser apresentado em publicação em jornal de grande circulação editado na localidade em que esteja situada a sede da companhia, observado o art. 289 da Lei Federal nº 6.404/76, ressalvada a hipótese das empresas enquadradas no art. 294 daquela legislação, que poderão fazer a sua apresentação em publicação eletrônica, na forma do disposto na Portaria ME n° 12.071/2021 do Ministério da Economia e suas sucessivas alterações;</w:t>
      </w:r>
    </w:p>
    <w:p w14:paraId="00000237"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(B.1.2.2) Quando se tratar de outro tipo societário, o balanço patrimonial acompanhado dos termos de abertura e de encerramento do Livro Diário deverá ser devidamente autenticado na Junta Comercial da sede ou domicílio da licitante ou em outro órgão equivalente, contendo:</w:t>
      </w:r>
    </w:p>
    <w:p w14:paraId="00000239"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(B.1.2.2.1)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000023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(B.1.2.2.2) Quando se tratar de sociedade constituída há menos de dois anos, os documentos referidos no item B.1 limitar–se–ão ao último exercício.</w:t>
      </w:r>
    </w:p>
    <w:p w14:paraId="0000023D" w14:textId="2A71330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(B.2) A licitante que não alcançar o índice (ou quaisquer dos índices) acima exigido(s), conforme o caso, deverá comprovar que possui patrimônio líquido mínimo igual ou superior a </w:t>
      </w:r>
      <w:r w:rsidR="006052BD">
        <w:rPr>
          <w:rFonts w:ascii="Arial" w:eastAsia="Times New Roman" w:hAnsi="Arial" w:cs="Arial"/>
          <w:color w:val="000000"/>
          <w:sz w:val="24"/>
          <w:szCs w:val="24"/>
        </w:rPr>
        <w:t>10</w:t>
      </w:r>
      <w:r w:rsidRPr="001E64D9">
        <w:rPr>
          <w:rFonts w:ascii="Arial" w:eastAsia="Times New Roman" w:hAnsi="Arial" w:cs="Arial"/>
          <w:color w:val="000000"/>
          <w:sz w:val="24"/>
          <w:szCs w:val="24"/>
        </w:rPr>
        <w:t>% (</w:t>
      </w:r>
      <w:r w:rsidR="006052BD">
        <w:rPr>
          <w:rFonts w:ascii="Arial" w:eastAsia="Times New Roman" w:hAnsi="Arial" w:cs="Arial"/>
          <w:color w:val="000000"/>
          <w:sz w:val="24"/>
          <w:szCs w:val="24"/>
        </w:rPr>
        <w:t>dez por cento</w:t>
      </w:r>
      <w:r w:rsidRPr="001E64D9">
        <w:rPr>
          <w:rFonts w:ascii="Arial" w:eastAsia="Times New Roman" w:hAnsi="Arial" w:cs="Arial"/>
          <w:color w:val="000000"/>
          <w:sz w:val="24"/>
          <w:szCs w:val="24"/>
        </w:rPr>
        <w:t>) do valor estimado para a contratação. A comprovação será obrigatoriamente feita pelo balanço patrimonial e demonstrações contábeis do último exercício social, já exigíveis e apresentados na forma da lei.</w:t>
      </w:r>
    </w:p>
    <w:p w14:paraId="36CFD101" w14:textId="40D36D24" w:rsidR="006052BD" w:rsidRPr="006052BD" w:rsidRDefault="00B0237C" w:rsidP="004947A6">
      <w:pPr>
        <w:spacing w:after="100" w:afterAutospacing="1" w:line="360" w:lineRule="auto"/>
        <w:rPr>
          <w:rFonts w:ascii="Arial" w:eastAsia="Times New Roman" w:hAnsi="Arial" w:cs="Arial"/>
          <w:color w:val="000000"/>
          <w:sz w:val="24"/>
          <w:szCs w:val="24"/>
        </w:rPr>
      </w:pPr>
      <w:r w:rsidRPr="001E64D9">
        <w:rPr>
          <w:rFonts w:ascii="Arial" w:eastAsia="Times New Roman" w:hAnsi="Arial" w:cs="Arial"/>
          <w:color w:val="000000"/>
          <w:sz w:val="24"/>
          <w:szCs w:val="24"/>
        </w:rPr>
        <w:t>(B.3) Certidões negativas de falência, recuperação judicial e extrajudicial, ou de insolvência civil expedidas pelo Distribuidor da sede da licitante</w:t>
      </w:r>
      <w:r w:rsidR="00901C97" w:rsidRPr="001E64D9">
        <w:rPr>
          <w:rFonts w:ascii="Arial" w:eastAsia="Times New Roman" w:hAnsi="Arial" w:cs="Arial"/>
          <w:color w:val="000000"/>
          <w:sz w:val="24"/>
          <w:szCs w:val="24"/>
        </w:rPr>
        <w:t>. Para as licitantes sediadas na Cidade do Rio de Janeiro, a prova será feita mediante apresentação de certidões do 2º Ofício de Registro de Distribuição.</w:t>
      </w:r>
    </w:p>
    <w:p w14:paraId="35F11E62" w14:textId="54B9DCD0" w:rsidR="00901C97" w:rsidRPr="001E64D9" w:rsidRDefault="00901C97"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(B.3.1) A Pessoa Física ou Microempreendedor Individual – MEI deverá apresentar também as certidões emitidas os 1º e 2º Ofícios de Interdições e Tutelas.</w:t>
      </w:r>
    </w:p>
    <w:p w14:paraId="00000245" w14:textId="3ABBAE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(B.3.</w:t>
      </w:r>
      <w:r w:rsidR="00901C97" w:rsidRPr="001E64D9">
        <w:rPr>
          <w:rFonts w:ascii="Arial" w:eastAsia="Times New Roman" w:hAnsi="Arial" w:cs="Arial"/>
          <w:color w:val="000000"/>
          <w:sz w:val="24"/>
          <w:szCs w:val="24"/>
        </w:rPr>
        <w:t>2</w:t>
      </w:r>
      <w:r w:rsidRPr="001E64D9">
        <w:rPr>
          <w:rFonts w:ascii="Arial" w:eastAsia="Times New Roman" w:hAnsi="Arial" w:cs="Arial"/>
          <w:color w:val="000000"/>
          <w:sz w:val="24"/>
          <w:szCs w:val="24"/>
        </w:rPr>
        <w:t>) 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recuperação judicial e extrajudicial, e insolvência civil.</w:t>
      </w:r>
    </w:p>
    <w:p w14:paraId="26B61B28" w14:textId="3D7E9E71" w:rsidR="00F07BE4" w:rsidRPr="001E64D9" w:rsidRDefault="00F07BE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(B.3.3) Não será causa de inabilitação do licitante a anotação de distribuição de processo de recuperação judicial, caso seja comprovado, por meio de certidão de objeto e pé, expedida há menos de 30 dias, a concessão de recuperação judicial, na forma do art. 58 da Lei Federal nº 11.101/2005, sem prejuízo do atendimento a todos os requisitos de habilitação estabelecidos nesse </w:t>
      </w:r>
      <w:r w:rsidR="006512CC"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 xml:space="preserve">dital. </w:t>
      </w:r>
    </w:p>
    <w:p w14:paraId="3697D416" w14:textId="0758E024" w:rsidR="00F07BE4" w:rsidRPr="001E64D9" w:rsidRDefault="00F07BE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(B.3.4) Não será causa de inabilitação do licitante a anotação de distribuição de processo de recuperação extrajudicial, caso seja comprovado, por meio de certidão de objeto e pé, expedida há menos de 30 dias, a homologação da recuperação extrajudicial, na forma do art. 162 ou do § 5º do art. 164 da Lei Federal nº 11.101/2005, sem prejuízo do atendimento a todos os requisitos de habilitação estabelecidos nesse </w:t>
      </w:r>
      <w:r w:rsidR="006512CC" w:rsidRPr="001E64D9">
        <w:rPr>
          <w:rFonts w:ascii="Arial" w:eastAsia="Times New Roman" w:hAnsi="Arial" w:cs="Arial"/>
          <w:color w:val="000000"/>
          <w:sz w:val="24"/>
          <w:szCs w:val="24"/>
        </w:rPr>
        <w:t>E</w:t>
      </w:r>
      <w:r w:rsidRPr="001E64D9">
        <w:rPr>
          <w:rFonts w:ascii="Arial" w:eastAsia="Times New Roman" w:hAnsi="Arial" w:cs="Arial"/>
          <w:color w:val="000000"/>
          <w:sz w:val="24"/>
          <w:szCs w:val="24"/>
        </w:rPr>
        <w:t xml:space="preserve">dital. </w:t>
      </w:r>
    </w:p>
    <w:p w14:paraId="30D7D2FE" w14:textId="726A8E47" w:rsidR="00F07BE4" w:rsidRPr="001E64D9" w:rsidRDefault="00F07BE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(B.4) O MEI (Microempreendedor Individual) para fins da habilitação econômico-financeira deverá apresentar a Declaração Anual Simplificada para o Microempreendedor Individual (DASN-SIMEI) ou sua substituta, a Declaração Única do MEI (DUMEI). Caso o MEI tenha sido constituído no mesmo exercício do lançamento da licitação, deverá apresentar os relatórios mensais de receita bruta, assinados pelo próprio Microempreendedor Individual.</w:t>
      </w:r>
    </w:p>
    <w:p w14:paraId="00000247" w14:textId="3E8D596E"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(B.</w:t>
      </w:r>
      <w:r w:rsidR="00901C97" w:rsidRPr="001E64D9">
        <w:rPr>
          <w:rFonts w:ascii="Arial" w:eastAsia="Times New Roman" w:hAnsi="Arial" w:cs="Arial"/>
          <w:color w:val="000000"/>
          <w:sz w:val="24"/>
          <w:szCs w:val="24"/>
        </w:rPr>
        <w:t>5</w:t>
      </w:r>
      <w:r w:rsidRPr="001E64D9">
        <w:rPr>
          <w:rFonts w:ascii="Arial" w:eastAsia="Times New Roman" w:hAnsi="Arial" w:cs="Arial"/>
          <w:color w:val="000000"/>
          <w:sz w:val="24"/>
          <w:szCs w:val="24"/>
        </w:rPr>
        <w:t>) Exige–se dos licitantes,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na forma do § 1º do art. 6</w:t>
      </w:r>
      <w:r w:rsidR="00317587" w:rsidRPr="001E64D9">
        <w:rPr>
          <w:rFonts w:ascii="Arial" w:eastAsia="Times New Roman" w:hAnsi="Arial" w:cs="Arial"/>
          <w:color w:val="000000"/>
          <w:sz w:val="24"/>
          <w:szCs w:val="24"/>
        </w:rPr>
        <w:t>3</w:t>
      </w:r>
      <w:r w:rsidRPr="001E64D9">
        <w:rPr>
          <w:rFonts w:ascii="Arial" w:eastAsia="Times New Roman" w:hAnsi="Arial" w:cs="Arial"/>
          <w:color w:val="000000"/>
          <w:sz w:val="24"/>
          <w:szCs w:val="24"/>
        </w:rPr>
        <w:t xml:space="preserve"> da Lei Federal nº 14.133/2021 e do </w:t>
      </w:r>
      <w:r w:rsidRPr="00EF6755">
        <w:rPr>
          <w:rFonts w:ascii="Arial" w:eastAsia="Times New Roman" w:hAnsi="Arial" w:cs="Arial"/>
          <w:color w:val="000000"/>
          <w:sz w:val="24"/>
          <w:szCs w:val="24"/>
          <w:highlight w:val="yellow"/>
        </w:rPr>
        <w:t>A</w:t>
      </w:r>
      <w:r w:rsidR="00EF6755">
        <w:rPr>
          <w:rFonts w:ascii="Arial" w:eastAsia="Times New Roman" w:hAnsi="Arial" w:cs="Arial"/>
          <w:color w:val="000000"/>
          <w:sz w:val="24"/>
          <w:szCs w:val="24"/>
          <w:highlight w:val="yellow"/>
        </w:rPr>
        <w:t>NEXO</w:t>
      </w:r>
      <w:r w:rsidRPr="00EF6755">
        <w:rPr>
          <w:rFonts w:ascii="Arial" w:eastAsia="Times New Roman" w:hAnsi="Arial" w:cs="Arial"/>
          <w:color w:val="000000"/>
          <w:sz w:val="24"/>
          <w:szCs w:val="24"/>
          <w:highlight w:val="yellow"/>
        </w:rPr>
        <w:t xml:space="preserve"> </w:t>
      </w:r>
      <w:r w:rsidR="00126D10">
        <w:rPr>
          <w:rFonts w:ascii="Arial" w:eastAsia="Times New Roman" w:hAnsi="Arial" w:cs="Arial"/>
          <w:color w:val="000000"/>
          <w:sz w:val="24"/>
          <w:szCs w:val="24"/>
        </w:rPr>
        <w:t>IX</w:t>
      </w:r>
      <w:r w:rsidRPr="001E64D9">
        <w:rPr>
          <w:rFonts w:ascii="Arial" w:eastAsia="Times New Roman" w:hAnsi="Arial" w:cs="Arial"/>
          <w:color w:val="000000"/>
          <w:sz w:val="24"/>
          <w:szCs w:val="24"/>
        </w:rPr>
        <w:t xml:space="preserve"> do Edital de Pregão Eletrônico nº </w:t>
      </w:r>
      <w:r w:rsidR="006052BD">
        <w:rPr>
          <w:rFonts w:ascii="Arial" w:eastAsia="Times New Roman" w:hAnsi="Arial" w:cs="Arial"/>
          <w:color w:val="000000"/>
          <w:sz w:val="24"/>
          <w:szCs w:val="24"/>
        </w:rPr>
        <w:t>90634/2025</w:t>
      </w:r>
      <w:r w:rsidRPr="001E64D9">
        <w:rPr>
          <w:rFonts w:ascii="Arial" w:eastAsia="Times New Roman" w:hAnsi="Arial" w:cs="Arial"/>
          <w:color w:val="000000"/>
          <w:sz w:val="24"/>
          <w:szCs w:val="24"/>
        </w:rPr>
        <w:t>.</w:t>
      </w:r>
    </w:p>
    <w:p w14:paraId="00000249"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 – HABILITAÇÃO FISCAL</w:t>
      </w:r>
    </w:p>
    <w:p w14:paraId="0000024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12" w:name="_heading=h.30j0zll" w:colFirst="0" w:colLast="0"/>
      <w:bookmarkEnd w:id="12"/>
      <w:r w:rsidRPr="001E64D9">
        <w:rPr>
          <w:rFonts w:ascii="Arial" w:eastAsia="Times New Roman" w:hAnsi="Arial" w:cs="Arial"/>
          <w:color w:val="000000"/>
          <w:sz w:val="24"/>
          <w:szCs w:val="24"/>
        </w:rPr>
        <w:t>(C.1) Prova de inscrição no Cadastro Nacional de Pessoas Jurídicas – CNPJ ou no Cadastro de Pessoas Físicas – CPF.</w:t>
      </w:r>
    </w:p>
    <w:p w14:paraId="0000024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(C.2) Prova de inscrição no cadastro de contribuintes estadual ou municipal, se houver, relativo ao domicílio ou sede da licitante, pertinente à atividade empresarial objeto desta licitação.</w:t>
      </w:r>
    </w:p>
    <w:p w14:paraId="0000024F"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(C.3) Prova de regularidade com as Fazendas Federal, Estadual e Municipal mediante a apresentação dos seguintes documentos:</w:t>
      </w:r>
    </w:p>
    <w:p w14:paraId="0000025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(C.3.a)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 Fazenda Nacional –PGFN, da sede da licitante;</w:t>
      </w:r>
    </w:p>
    <w:p w14:paraId="00000253"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(C.3.b) A prova de regularidade com a Fazenda Estadual do domicílio da licitante será feita por meio da apresentação da certidão negativa ou positiva com efeito negativo do Imposto sobre Circulação de Mercadorias e Serviços e certidão negativa ou positiva com efeito negativo da dívida ativa, ou, se for o caso, certidão comprobatória de que a licitante, pelo respectivo objeto, está isenta de inscrição estadual;</w:t>
      </w:r>
    </w:p>
    <w:p w14:paraId="0000025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(C.3.c) A prova de regularidade com a Fazenda Municipal do domicílio da licitante será feita por meio da apresentação da certidão negativa ou positiva com efeito negativo do Imposto sobre Serviços de Qualquer Natureza e certidão negativa ou positiva com efeito negativo da dívida ativa ou, se for o caso, certidão comprobatória de que a licitante, pelo respectivo objeto, está isenta de inscrição municipal;</w:t>
      </w:r>
    </w:p>
    <w:p w14:paraId="00000257" w14:textId="4216942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(C.3.c.1) No caso de licitante domiciliada no Município do Rio de Janeiro, essa deverá apresentar, além dos documentos listados no item acima, certidão</w:t>
      </w:r>
      <w:r w:rsidR="006512CC" w:rsidRPr="001E64D9">
        <w:rPr>
          <w:rFonts w:ascii="Arial" w:eastAsia="Times New Roman" w:hAnsi="Arial" w:cs="Arial"/>
          <w:color w:val="000000"/>
          <w:sz w:val="24"/>
          <w:szCs w:val="24"/>
        </w:rPr>
        <w:t xml:space="preserve"> de Situação Fiscal e Enfiteutica do Imposto Predial e Territorial Urbano – IPTU</w:t>
      </w:r>
      <w:r w:rsidRPr="001E64D9">
        <w:rPr>
          <w:rFonts w:ascii="Arial" w:eastAsia="Times New Roman" w:hAnsi="Arial" w:cs="Arial"/>
          <w:color w:val="000000"/>
          <w:sz w:val="24"/>
          <w:szCs w:val="24"/>
        </w:rPr>
        <w:t>. Não sendo a licitante proprietária do imóvel onde localizada a sua sede, deverá apresentar declaração própria, atestando essa circunstância.</w:t>
      </w:r>
    </w:p>
    <w:p w14:paraId="00000259" w14:textId="73384059" w:rsidR="00DB2069" w:rsidRDefault="00B0237C" w:rsidP="004947A6">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(C.4) </w:t>
      </w:r>
      <w:r w:rsidR="006512CC" w:rsidRPr="001E64D9">
        <w:rPr>
          <w:rFonts w:ascii="Arial" w:eastAsia="Times New Roman" w:hAnsi="Arial" w:cs="Arial"/>
          <w:color w:val="000000"/>
          <w:sz w:val="24"/>
          <w:szCs w:val="24"/>
        </w:rPr>
        <w:t>No caso de licitante domiciliada em outro município, mas que possua filial ou escritório no Município do Rio de Janeiro, essa deverá apresentar, em relação à filial ou ao escritório, certidão negativa ou positiva com efeito negativo do Imposto sobre Serviços de Qualquer Natureza e da certidão de Situação Fiscal e Enfitêutica do Imposto sobre Propriedade Predial e Territorial Urbana - IPTU e certidão negativa ou positiva com efeito negativo da dívida ativa ou, se for o caso, certidão comprobatória de que a licitante, pelo respectivo objeto, está isenta de inscrição municipal. Não sendo a licitante proprietária do imóvel onde localizada a sua filial ou escritório, deverá apresentar declaração própria atestando essa circunstância.</w:t>
      </w:r>
    </w:p>
    <w:p w14:paraId="35ACFF68" w14:textId="77777777" w:rsidR="006052BD" w:rsidRPr="001E64D9" w:rsidRDefault="006052BD" w:rsidP="004947A6">
      <w:pPr>
        <w:pBdr>
          <w:top w:val="nil"/>
          <w:left w:val="nil"/>
          <w:bottom w:val="nil"/>
          <w:right w:val="nil"/>
          <w:between w:val="nil"/>
        </w:pBdr>
        <w:spacing w:after="0" w:line="360" w:lineRule="auto"/>
        <w:jc w:val="both"/>
        <w:rPr>
          <w:rFonts w:ascii="Arial" w:eastAsia="Times New Roman" w:hAnsi="Arial" w:cs="Arial"/>
          <w:color w:val="000000"/>
          <w:sz w:val="24"/>
          <w:szCs w:val="24"/>
        </w:rPr>
      </w:pPr>
    </w:p>
    <w:p w14:paraId="0000025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(C.5) Prova de Regularidade perante o Fundo de Garantia por Tempo de Serviço – CRF–FGTS.</w:t>
      </w:r>
    </w:p>
    <w:p w14:paraId="0000025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(C.6) As microempresas e empresas de pequeno porte deverão apresentar toda a documentação exigida para efeito de comprovação de regularidade fiscal, mesmo que esta apresente alguma restrição.</w:t>
      </w:r>
    </w:p>
    <w:p w14:paraId="0000025F"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(C.6.a) Caso a documentação apresentada pela microempresa ou empresa de pequeno porte contenha alguma restrição, lhe será assegurado o prazo de 5 (cinco) dias úteis, contados do momento em que o proponente for declarado o vencedor da licitação, para a regularização da documentação, pagamento ou parcelamento do débito e emissão de eventuais certidões negativas ou positivas com efeito de negativa.</w:t>
      </w:r>
    </w:p>
    <w:p w14:paraId="0000026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(C.6.b) O prazo acima será prorrogado por igual período, mediante requerimento do interessado, ressalvadas as hipóteses de urgência na contratação ou prazo insuficiente para o empenho.</w:t>
      </w:r>
    </w:p>
    <w:p w14:paraId="00000263" w14:textId="014C87B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 xml:space="preserve">(C.6.c) </w:t>
      </w:r>
      <w:r w:rsidRPr="001E64D9">
        <w:rPr>
          <w:rFonts w:ascii="Arial" w:eastAsia="Times New Roman" w:hAnsi="Arial" w:cs="Arial"/>
          <w:sz w:val="24"/>
          <w:szCs w:val="24"/>
        </w:rPr>
        <w:t xml:space="preserve">A não regularização da documentação no prazo estipulado implicará a decadência do direito à contratação, além de configurar o descumprimento total das obrigações assumidas, sujeitando o licitante às sanções previstas neste Edital. </w:t>
      </w:r>
    </w:p>
    <w:p w14:paraId="62A417E3" w14:textId="18CFF417" w:rsidR="00102C8F" w:rsidRPr="001E64D9" w:rsidRDefault="00102C8F"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(C.7) No caso de licitante em recuperação judicial, devidamente comprovada nos termos do item 13 (B.3.3), a documentação indicada nos itens 13 (C.3), (C.4) e (C.5) poderá ser substituída por comprovação de decisão judicial em vigor, que determine a dispensa da apresentação de certidões negativas para que o devedor exerça suas atividades, observado o disposto no § 3º do art. 195 da Constituição Federal, nos termos do art. 52 da Lei Federal nº 11.101/2005.</w:t>
      </w:r>
    </w:p>
    <w:p w14:paraId="0000026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 – DOCUMENTAÇÃO RELATIVA À HABILITAÇÃO SOCIAL E TRABALHISTA</w:t>
      </w:r>
    </w:p>
    <w:p w14:paraId="00000267" w14:textId="11F10014"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(D.1) Certidão Negativa de Ilícitos Trabalhistas praticados em face de trabalhadores menores, emitida pelo Ministério do Trabalho e Emprego, ou Declaração firmada pela licitante, na forma do </w:t>
      </w:r>
      <w:r w:rsidRPr="00EF6755">
        <w:rPr>
          <w:rFonts w:ascii="Arial" w:eastAsia="Times New Roman" w:hAnsi="Arial" w:cs="Arial"/>
          <w:color w:val="000000"/>
          <w:sz w:val="24"/>
          <w:szCs w:val="24"/>
          <w:highlight w:val="yellow"/>
        </w:rPr>
        <w:t>A</w:t>
      </w:r>
      <w:r w:rsidR="00EF6755">
        <w:rPr>
          <w:rFonts w:ascii="Arial" w:eastAsia="Times New Roman" w:hAnsi="Arial" w:cs="Arial"/>
          <w:color w:val="000000"/>
          <w:sz w:val="24"/>
          <w:szCs w:val="24"/>
          <w:highlight w:val="yellow"/>
        </w:rPr>
        <w:t>NEXO</w:t>
      </w:r>
      <w:r w:rsidRPr="00EF6755">
        <w:rPr>
          <w:rFonts w:ascii="Arial" w:eastAsia="Times New Roman" w:hAnsi="Arial" w:cs="Arial"/>
          <w:color w:val="000000"/>
          <w:sz w:val="24"/>
          <w:szCs w:val="24"/>
          <w:highlight w:val="yellow"/>
        </w:rPr>
        <w:t xml:space="preserve"> </w:t>
      </w:r>
      <w:r w:rsidR="00126D10">
        <w:rPr>
          <w:rFonts w:ascii="Arial" w:eastAsia="Times New Roman" w:hAnsi="Arial" w:cs="Arial"/>
          <w:color w:val="000000"/>
          <w:sz w:val="24"/>
          <w:szCs w:val="24"/>
          <w:highlight w:val="yellow"/>
        </w:rPr>
        <w:t>VII</w:t>
      </w:r>
      <w:r w:rsidRPr="00EF6755">
        <w:rPr>
          <w:rFonts w:ascii="Arial" w:eastAsia="Times New Roman" w:hAnsi="Arial" w:cs="Arial"/>
          <w:color w:val="000000"/>
          <w:sz w:val="24"/>
          <w:szCs w:val="24"/>
          <w:highlight w:val="yellow"/>
        </w:rPr>
        <w:t>,</w:t>
      </w:r>
      <w:r w:rsidRPr="001E64D9">
        <w:rPr>
          <w:rFonts w:ascii="Arial" w:eastAsia="Times New Roman" w:hAnsi="Arial" w:cs="Arial"/>
          <w:color w:val="000000"/>
          <w:sz w:val="24"/>
          <w:szCs w:val="24"/>
        </w:rPr>
        <w:t xml:space="preserve"> de que não emprega menor de dezoito anos em trabalho noturno, perigoso ou insalubre e de que não emprega menor de dezesseis anos, salvo maiores de quatorze anos na condição de aprendiz, sob as penas da lei, consoante o disposto no Decreto Rio nº 23.445/2003.</w:t>
      </w:r>
    </w:p>
    <w:p w14:paraId="68D0EC81" w14:textId="78D826A8" w:rsidR="00672548" w:rsidRPr="006052BD" w:rsidRDefault="00B0237C" w:rsidP="004947A6">
      <w:pPr>
        <w:pBdr>
          <w:top w:val="nil"/>
          <w:left w:val="nil"/>
          <w:bottom w:val="nil"/>
          <w:right w:val="nil"/>
          <w:between w:val="nil"/>
        </w:pBdr>
        <w:spacing w:after="100" w:afterAutospacing="1" w:line="360" w:lineRule="auto"/>
        <w:jc w:val="both"/>
        <w:rPr>
          <w:del w:id="13" w:author="FERNANDA ALBUQUERQUE DA SILVA OLIVA" w:date="2025-02-26T13:47:00Z" w16du:dateUtc="2025-02-26T16:47:00Z"/>
          <w:rFonts w:ascii="Arial" w:eastAsia="Times New Roman" w:hAnsi="Arial" w:cs="Arial"/>
          <w:color w:val="000000"/>
          <w:sz w:val="24"/>
          <w:szCs w:val="24"/>
        </w:rPr>
      </w:pPr>
      <w:r w:rsidRPr="001E64D9">
        <w:rPr>
          <w:rFonts w:ascii="Arial" w:eastAsia="Times New Roman" w:hAnsi="Arial" w:cs="Arial"/>
          <w:color w:val="000000"/>
          <w:sz w:val="24"/>
          <w:szCs w:val="24"/>
        </w:rPr>
        <w:t>(D.2) Certidão Negativa de Débitos Trabalhistas – CNDT ou Certidão Positiva de Débitos Trabalhistas com efeito negativo.</w:t>
      </w:r>
      <w:bookmarkStart w:id="14" w:name="_heading=h.1fob9te" w:colFirst="0" w:colLast="0"/>
      <w:bookmarkEnd w:id="14"/>
    </w:p>
    <w:p w14:paraId="0000026D" w14:textId="7CC7078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 – QUALIFICAÇÃO TÉCNICA</w:t>
      </w:r>
      <w:r w:rsidR="00E402FF" w:rsidRPr="001E64D9">
        <w:rPr>
          <w:rFonts w:ascii="Arial" w:eastAsia="Times New Roman" w:hAnsi="Arial" w:cs="Arial"/>
          <w:color w:val="000000"/>
          <w:sz w:val="24"/>
          <w:szCs w:val="24"/>
        </w:rPr>
        <w:t xml:space="preserve"> </w:t>
      </w:r>
    </w:p>
    <w:p w14:paraId="0071130B" w14:textId="33590904" w:rsidR="00672548" w:rsidRPr="006052BD" w:rsidRDefault="00B0237C" w:rsidP="004947A6">
      <w:pPr>
        <w:pBdr>
          <w:top w:val="nil"/>
          <w:left w:val="nil"/>
          <w:bottom w:val="nil"/>
          <w:right w:val="nil"/>
          <w:between w:val="nil"/>
        </w:pBdr>
        <w:spacing w:after="100" w:afterAutospacing="1" w:line="360" w:lineRule="auto"/>
        <w:jc w:val="both"/>
        <w:rPr>
          <w:del w:id="15" w:author="FERNANDA ALBUQUERQUE DA SILVA OLIVA" w:date="2025-02-26T13:47:00Z" w16du:dateUtc="2025-02-26T16:47:00Z"/>
          <w:rFonts w:ascii="Arial" w:eastAsia="Times New Roman" w:hAnsi="Arial" w:cs="Arial"/>
          <w:color w:val="000000"/>
          <w:sz w:val="24"/>
          <w:szCs w:val="24"/>
        </w:rPr>
      </w:pPr>
      <w:r w:rsidRPr="001E64D9">
        <w:rPr>
          <w:rFonts w:ascii="Arial" w:eastAsia="Times New Roman" w:hAnsi="Arial" w:cs="Arial"/>
          <w:color w:val="000000"/>
          <w:sz w:val="24"/>
          <w:szCs w:val="24"/>
        </w:rPr>
        <w:t xml:space="preserve">(E.1) </w:t>
      </w:r>
      <w:r w:rsidR="006052BD" w:rsidRPr="006052BD">
        <w:rPr>
          <w:rFonts w:ascii="Arial" w:eastAsia="Times New Roman" w:hAnsi="Arial" w:cs="Arial"/>
          <w:color w:val="000000"/>
          <w:sz w:val="24"/>
          <w:szCs w:val="24"/>
        </w:rPr>
        <w:t>Atestado de Capacidade Técnica, em nome da CONTRATADA, expedido por pessoa jurídica de direito público ou privado, que comprove ter a empresa executado ou estar executando serviços de gestão de mão de obra em prédio (s) público (s), comercial (is) ou industrial (is), por pelo menos 01 (um) ano</w:t>
      </w:r>
      <w:r w:rsidR="006052BD">
        <w:rPr>
          <w:rFonts w:ascii="Arial" w:eastAsia="Times New Roman" w:hAnsi="Arial" w:cs="Arial"/>
          <w:color w:val="000000"/>
          <w:sz w:val="24"/>
          <w:szCs w:val="24"/>
        </w:rPr>
        <w:t>.</w:t>
      </w:r>
    </w:p>
    <w:p w14:paraId="00000275" w14:textId="320A01E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w:t>
      </w:r>
      <w:r w:rsidR="006052BD">
        <w:rPr>
          <w:rFonts w:ascii="Arial" w:eastAsia="Times New Roman" w:hAnsi="Arial" w:cs="Arial"/>
          <w:color w:val="000000"/>
          <w:sz w:val="24"/>
          <w:szCs w:val="24"/>
        </w:rPr>
        <w:t>2</w:t>
      </w:r>
      <w:r w:rsidRPr="001E64D9">
        <w:rPr>
          <w:rFonts w:ascii="Arial" w:eastAsia="Times New Roman" w:hAnsi="Arial" w:cs="Arial"/>
          <w:color w:val="000000"/>
          <w:sz w:val="24"/>
          <w:szCs w:val="24"/>
        </w:rPr>
        <w:t>) Não será admitida a apresentação de atestado de capacidade técnica emitido por empresa ou empresas do mesmo grupo econômico em favor da licitante participante, no caso desta também pertencer ao grupo econômico.</w:t>
      </w:r>
    </w:p>
    <w:p w14:paraId="00000277" w14:textId="494684D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w:t>
      </w:r>
      <w:r w:rsidR="006052BD">
        <w:rPr>
          <w:rFonts w:ascii="Arial" w:eastAsia="Times New Roman" w:hAnsi="Arial" w:cs="Arial"/>
          <w:color w:val="000000"/>
          <w:sz w:val="24"/>
          <w:szCs w:val="24"/>
        </w:rPr>
        <w:t>3</w:t>
      </w:r>
      <w:r w:rsidRPr="001E64D9">
        <w:rPr>
          <w:rFonts w:ascii="Arial" w:eastAsia="Times New Roman" w:hAnsi="Arial" w:cs="Arial"/>
          <w:color w:val="000000"/>
          <w:sz w:val="24"/>
          <w:szCs w:val="24"/>
        </w:rPr>
        <w:t>) Será admitida a soma dos atestados ou certidões apresentados pelas licitantes, desde que tais documentos sejam tecnicamente pertinentes e compatíveis em características, quantidades e prazos com o objeto da licitação.</w:t>
      </w:r>
    </w:p>
    <w:p w14:paraId="00000285" w14:textId="1DB5142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sz w:val="24"/>
          <w:szCs w:val="24"/>
        </w:rPr>
        <w:t>(E.</w:t>
      </w:r>
      <w:r w:rsidR="006052BD">
        <w:rPr>
          <w:rFonts w:ascii="Arial" w:eastAsia="Times New Roman" w:hAnsi="Arial" w:cs="Arial"/>
          <w:sz w:val="24"/>
          <w:szCs w:val="24"/>
        </w:rPr>
        <w:t>4</w:t>
      </w:r>
      <w:r w:rsidRPr="001E64D9">
        <w:rPr>
          <w:rFonts w:ascii="Arial" w:eastAsia="Times New Roman" w:hAnsi="Arial" w:cs="Arial"/>
          <w:sz w:val="24"/>
          <w:szCs w:val="24"/>
        </w:rPr>
        <w:t>) Os atestados ou certidões recebid</w:t>
      </w:r>
      <w:r w:rsidR="006512CC" w:rsidRPr="001E64D9">
        <w:rPr>
          <w:rFonts w:ascii="Arial" w:eastAsia="Times New Roman" w:hAnsi="Arial" w:cs="Arial"/>
          <w:sz w:val="24"/>
          <w:szCs w:val="24"/>
        </w:rPr>
        <w:t>o</w:t>
      </w:r>
      <w:r w:rsidRPr="001E64D9">
        <w:rPr>
          <w:rFonts w:ascii="Arial" w:eastAsia="Times New Roman" w:hAnsi="Arial" w:cs="Arial"/>
          <w:sz w:val="24"/>
          <w:szCs w:val="24"/>
        </w:rPr>
        <w:t xml:space="preserve">s estão sujeitos à verificação do Pregoeiro e da sua Equipe de Apoio quanto à veracidade dos respectivos conteúdos, inclusive para os efeitos de </w:t>
      </w:r>
    </w:p>
    <w:p w14:paraId="00000295"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14. RECURSOS</w:t>
      </w:r>
    </w:p>
    <w:p w14:paraId="00000297" w14:textId="5406AAC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14.1 – </w:t>
      </w:r>
      <w:r w:rsidRPr="001E64D9">
        <w:rPr>
          <w:rFonts w:ascii="Arial" w:eastAsia="Times New Roman" w:hAnsi="Arial" w:cs="Arial"/>
          <w:sz w:val="24"/>
          <w:szCs w:val="24"/>
        </w:rPr>
        <w:t>Divulgada a vencedora, o Pregoeiro informará às licitantes, por meio de mensagem lançada no sistema, que poderão manifestar motivadamente a intenção de interpor recurso, desde que devidamente registrada a síntese de suas razões em campo próprio do sistema</w:t>
      </w:r>
      <w:del w:id="16"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sz w:val="24"/>
          <w:szCs w:val="24"/>
        </w:rPr>
        <w:t xml:space="preserve"> no prazo concedido na sessão pública.</w:t>
      </w:r>
    </w:p>
    <w:p w14:paraId="00000299"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14.2 – A falta de manifestação imediata e motivada da licitante importará a decadência do direito de recurso.</w:t>
      </w:r>
    </w:p>
    <w:p w14:paraId="0000029B" w14:textId="092798F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14.3 – </w:t>
      </w:r>
      <w:r w:rsidRPr="001E64D9">
        <w:rPr>
          <w:rFonts w:ascii="Arial" w:eastAsia="Times New Roman" w:hAnsi="Arial" w:cs="Arial"/>
          <w:sz w:val="24"/>
          <w:szCs w:val="24"/>
        </w:rPr>
        <w:t>As licitantes que manifestarem o interesse em recorrer terão o prazo de 5 (cinco) dias úteis para apresentação das razões do recurso, sendo facultado às demais licitantes a oportunidade de apresentar contrarrazões no mesmo prazo, contado a partir do dia do término do prazo da recorrente, sendo–lhes assegurada vista imediata dos elementos indispensáveis à defesa dos seus interesses.</w:t>
      </w:r>
    </w:p>
    <w:p w14:paraId="0000029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14.4 – A apresentação das razões e das contrarrazões dos recursos deverá ser realizada, única e exclusivamente, em campo próprio do sistema eletrônico, observados os prazos estabelecidos no item anterior.</w:t>
      </w:r>
    </w:p>
    <w:p w14:paraId="0000029F"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14.5 – A não apresentação das razões escritas mencionadas acima acarretará, como consequência, a análise do recurso pela síntese das razões apresentadas na sessão pública.</w:t>
      </w:r>
    </w:p>
    <w:p w14:paraId="000002A1" w14:textId="67D3C1F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14.6 – </w:t>
      </w:r>
      <w:r w:rsidRPr="001E64D9">
        <w:rPr>
          <w:rFonts w:ascii="Arial" w:eastAsia="Times New Roman" w:hAnsi="Arial" w:cs="Arial"/>
          <w:sz w:val="24"/>
          <w:szCs w:val="24"/>
        </w:rPr>
        <w:t>Os recursos serão dirigidos ao Pregoeiro, que poderá reconsiderar seu ato no prazo de 3 (três) dias úteis, ou então, neste mesmo prazo, encaminhar o recurso, devidamente instruído, à autoridade superior, que proferirá a decisão no mesmo prazo, a contar do recebimento</w:t>
      </w:r>
      <w:r w:rsidR="00D065DD" w:rsidRPr="001E64D9">
        <w:rPr>
          <w:rFonts w:ascii="Arial" w:eastAsia="Times New Roman" w:hAnsi="Arial" w:cs="Arial"/>
          <w:sz w:val="24"/>
          <w:szCs w:val="24"/>
        </w:rPr>
        <w:t>.</w:t>
      </w:r>
    </w:p>
    <w:p w14:paraId="000002A3" w14:textId="6EBE18E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14.7 – </w:t>
      </w:r>
      <w:r w:rsidRPr="001E64D9">
        <w:rPr>
          <w:rFonts w:ascii="Arial" w:eastAsia="Times New Roman" w:hAnsi="Arial" w:cs="Arial"/>
          <w:sz w:val="24"/>
          <w:szCs w:val="24"/>
        </w:rPr>
        <w:t>O recurso terá efeito suspensivo e o seu acolhimento importará a invalidação dos atos insuscetíveis de aproveitamento.</w:t>
      </w:r>
    </w:p>
    <w:p w14:paraId="000002A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14.8 – Decididos os recursos e constatada a regularidade dos atos praticados, a autoridade competente adjudicará o objeto da licitação à licitante vencedora e homologará o procedimento licitatório.</w:t>
      </w:r>
    </w:p>
    <w:p w14:paraId="000002A7" w14:textId="1F6EB3D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14.9 – Os recursos relativos às sanções administrativas estão previstos na minuta de contrato </w:t>
      </w:r>
      <w:r w:rsidRPr="004B0F64">
        <w:rPr>
          <w:rFonts w:ascii="Arial" w:eastAsia="Times New Roman" w:hAnsi="Arial" w:cs="Arial"/>
          <w:color w:val="000000"/>
          <w:sz w:val="24"/>
          <w:szCs w:val="24"/>
          <w:highlight w:val="yellow"/>
        </w:rPr>
        <w:t>(</w:t>
      </w:r>
      <w:r w:rsidR="00EF6755">
        <w:rPr>
          <w:rFonts w:ascii="Arial" w:eastAsia="Times New Roman" w:hAnsi="Arial" w:cs="Arial"/>
          <w:color w:val="000000"/>
          <w:sz w:val="24"/>
          <w:szCs w:val="24"/>
          <w:highlight w:val="yellow"/>
        </w:rPr>
        <w:t xml:space="preserve">ANEXO </w:t>
      </w:r>
      <w:r w:rsidR="00126D10">
        <w:rPr>
          <w:rFonts w:ascii="Arial" w:eastAsia="Times New Roman" w:hAnsi="Arial" w:cs="Arial"/>
          <w:color w:val="000000"/>
          <w:sz w:val="24"/>
          <w:szCs w:val="24"/>
          <w:highlight w:val="yellow"/>
        </w:rPr>
        <w:t>II)</w:t>
      </w:r>
      <w:r w:rsidRPr="004B0F64">
        <w:rPr>
          <w:rFonts w:ascii="Arial" w:eastAsia="Times New Roman" w:hAnsi="Arial" w:cs="Arial"/>
          <w:color w:val="000000"/>
          <w:sz w:val="24"/>
          <w:szCs w:val="24"/>
          <w:highlight w:val="yellow"/>
        </w:rPr>
        <w:t>.</w:t>
      </w:r>
    </w:p>
    <w:p w14:paraId="000002AD"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15. CONEXÃO COM O SISTEMA ELETRÔNICO</w:t>
      </w:r>
    </w:p>
    <w:p w14:paraId="000002AF"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15.1 – As licitantes, como responsáveis por todas as transações que forem efetuadas em seu nome no sistema eletrônico, assumem como firmes e verdadeiras suas propostas e lances.</w:t>
      </w:r>
    </w:p>
    <w:p w14:paraId="000002B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15.2 – Caso o Sistema do Pregão Eletrônico fique inacessível por problemas operacionais, exclusivamente do próprio sistema, com a desconexão de todos os participantes no decorrer da etapa competitiva do pregão, o procedimento licitatório será suspenso e somente será retomado após a comunicação aos participantes no endereço eletrônico https://www.gov.br/compras/pt-br.</w:t>
      </w:r>
    </w:p>
    <w:p w14:paraId="000002B3"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15.2.1 – Incumbirá à licitante acompanhar as operações no sistema durante a sessão pública do pregão eletrônico, ficando responsável pelo ônus decorrente da perda de negócios diante da inobservância de quaisquer mensagens emitidas por meio do sistema ou em virtude de sua desconexão.</w:t>
      </w:r>
    </w:p>
    <w:p w14:paraId="000002B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15.3 – A desconexão do Pregoeiro no decorrer da etapa de lances não prejudica o seu transcurso. Caso o sistema eletrônico permaneça acessível às licitantes para o oferecimento de lances, estes continuarão a ser recebidos, retornando o Pregoeiro, quando possível, à sua atuação na etapa de lances, sem prejuízo dos atos realizados.</w:t>
      </w:r>
    </w:p>
    <w:p w14:paraId="000002B7" w14:textId="692E518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15.3.1 – </w:t>
      </w:r>
      <w:r w:rsidRPr="001E64D9">
        <w:rPr>
          <w:rFonts w:ascii="Arial" w:eastAsia="Times New Roman" w:hAnsi="Arial" w:cs="Arial"/>
          <w:sz w:val="24"/>
          <w:szCs w:val="24"/>
        </w:rPr>
        <w:t>Quando a desconexão do sistema eletrônico para o pregoeiro persistir por tempo superior a dez minutos, a sessão pública será suspensa e reiniciada somente decorridas vinte e quatro horas após a comunicação do fato aos participantes, no próprio endereço eletrônico</w:t>
      </w:r>
      <w:hyperlink r:id="rId12">
        <w:r w:rsidRPr="001E64D9">
          <w:rPr>
            <w:rFonts w:ascii="Arial" w:eastAsia="Times New Roman" w:hAnsi="Arial" w:cs="Arial"/>
            <w:sz w:val="24"/>
            <w:szCs w:val="24"/>
          </w:rPr>
          <w:t xml:space="preserve"> https://www.gov.br/compras/pt-br</w:t>
        </w:r>
      </w:hyperlink>
      <w:r w:rsidRPr="001E64D9">
        <w:rPr>
          <w:rFonts w:ascii="Arial" w:eastAsia="Times New Roman" w:hAnsi="Arial" w:cs="Arial"/>
          <w:sz w:val="24"/>
          <w:szCs w:val="24"/>
        </w:rPr>
        <w:t xml:space="preserve"> . </w:t>
      </w:r>
    </w:p>
    <w:p w14:paraId="000002B9"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16. GARANTIA</w:t>
      </w:r>
    </w:p>
    <w:p w14:paraId="000002BB" w14:textId="25D644D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16.1 – </w:t>
      </w:r>
      <w:r w:rsidRPr="001E64D9">
        <w:rPr>
          <w:rFonts w:ascii="Arial" w:eastAsia="Times New Roman" w:hAnsi="Arial" w:cs="Arial"/>
          <w:sz w:val="24"/>
          <w:szCs w:val="24"/>
        </w:rPr>
        <w:t xml:space="preserve">A ADJUDICATÁRIA prestará garantia de </w:t>
      </w:r>
      <w:r w:rsidR="004B0F64">
        <w:rPr>
          <w:rFonts w:ascii="Arial" w:hAnsi="Arial" w:cs="Arial"/>
          <w:sz w:val="24"/>
          <w:szCs w:val="24"/>
        </w:rPr>
        <w:t>2</w:t>
      </w:r>
      <w:r w:rsidRPr="001E64D9">
        <w:rPr>
          <w:rFonts w:ascii="Arial" w:eastAsia="Times New Roman" w:hAnsi="Arial" w:cs="Arial"/>
          <w:sz w:val="24"/>
          <w:szCs w:val="24"/>
        </w:rPr>
        <w:t>% (</w:t>
      </w:r>
      <w:r w:rsidR="004B0F64">
        <w:rPr>
          <w:rFonts w:ascii="Arial" w:eastAsia="Times New Roman" w:hAnsi="Arial" w:cs="Arial"/>
          <w:sz w:val="24"/>
          <w:szCs w:val="24"/>
        </w:rPr>
        <w:t>dois</w:t>
      </w:r>
      <w:r w:rsidRPr="001E64D9">
        <w:rPr>
          <w:rFonts w:ascii="Arial" w:eastAsia="Times New Roman" w:hAnsi="Arial" w:cs="Arial"/>
          <w:sz w:val="24"/>
          <w:szCs w:val="24"/>
        </w:rPr>
        <w:t xml:space="preserve"> por cento) do valor total do Contrato</w:t>
      </w:r>
      <w:ins w:id="17" w:author="FERNANDA ALBUQUERQUE DA SILVA OLIVA" w:date="2025-02-26T13:47:00Z" w16du:dateUtc="2025-02-26T16:47:00Z">
        <w:r w:rsidRPr="001E64D9">
          <w:rPr>
            <w:rFonts w:ascii="Arial" w:eastAsia="Times New Roman" w:hAnsi="Arial" w:cs="Arial"/>
            <w:sz w:val="24"/>
            <w:szCs w:val="24"/>
          </w:rPr>
          <w:t xml:space="preserve"> </w:t>
        </w:r>
      </w:ins>
      <w:r w:rsidRPr="001E64D9">
        <w:rPr>
          <w:rFonts w:ascii="Arial" w:eastAsia="Times New Roman" w:hAnsi="Arial" w:cs="Arial"/>
          <w:sz w:val="24"/>
          <w:szCs w:val="24"/>
        </w:rPr>
        <w:t>até o momento da sua assinatura ou da retirada do instrumento equivalente, em uma das modalidades previstas no art. 70 da Lei 13.303/2016 e no art. 81 do Decreto Municipal n°. 44.698/18</w:t>
      </w:r>
      <w:r w:rsidR="00A7061F" w:rsidRPr="001E64D9">
        <w:rPr>
          <w:rFonts w:ascii="Arial" w:eastAsia="Times New Roman" w:hAnsi="Arial" w:cs="Arial"/>
          <w:sz w:val="24"/>
          <w:szCs w:val="24"/>
        </w:rPr>
        <w:t>.</w:t>
      </w:r>
    </w:p>
    <w:p w14:paraId="000002C0" w14:textId="1F3FE320" w:rsidR="00DB2069" w:rsidRPr="00462C82" w:rsidRDefault="00B0237C" w:rsidP="004947A6">
      <w:pPr>
        <w:spacing w:after="100" w:afterAutospacing="1" w:line="360" w:lineRule="auto"/>
        <w:jc w:val="both"/>
        <w:rPr>
          <w:rFonts w:ascii="Arial" w:eastAsia="Times New Roman" w:hAnsi="Arial" w:cs="Arial"/>
          <w:color w:val="000000" w:themeColor="text1"/>
          <w:sz w:val="24"/>
          <w:szCs w:val="24"/>
        </w:rPr>
      </w:pPr>
      <w:r w:rsidRPr="00462C82">
        <w:rPr>
          <w:rFonts w:ascii="Arial" w:eastAsia="Times New Roman" w:hAnsi="Arial" w:cs="Arial"/>
          <w:color w:val="000000" w:themeColor="text1"/>
          <w:sz w:val="24"/>
          <w:szCs w:val="24"/>
        </w:rPr>
        <w:t>16.1.1 – Será utilizado o valor anual do contrato para definição e aplicação dos percentuais previstos neste item.</w:t>
      </w:r>
    </w:p>
    <w:p w14:paraId="000002C2" w14:textId="550EA112"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18" w:name="_Hlk210322046"/>
      <w:r w:rsidRPr="001E64D9">
        <w:rPr>
          <w:rFonts w:ascii="Arial" w:eastAsia="Times New Roman" w:hAnsi="Arial" w:cs="Arial"/>
          <w:color w:val="000000"/>
          <w:sz w:val="24"/>
          <w:szCs w:val="24"/>
        </w:rPr>
        <w:t xml:space="preserve">16.2 – </w:t>
      </w:r>
      <w:bookmarkEnd w:id="18"/>
      <w:r w:rsidRPr="001E64D9">
        <w:rPr>
          <w:rFonts w:ascii="Arial" w:eastAsia="Times New Roman" w:hAnsi="Arial" w:cs="Arial"/>
          <w:color w:val="000000"/>
          <w:sz w:val="24"/>
          <w:szCs w:val="24"/>
        </w:rPr>
        <w:t>No caso de seguro–garantia, a prestação da garantia pelo contratado será efetuada anterior à assinatura do contrato.</w:t>
      </w:r>
    </w:p>
    <w:p w14:paraId="000002C4" w14:textId="60DCB0DB"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85E35" w:rsidRPr="001E64D9">
        <w:rPr>
          <w:rFonts w:ascii="Arial" w:eastAsia="Times New Roman" w:hAnsi="Arial" w:cs="Arial"/>
          <w:color w:val="000000"/>
          <w:sz w:val="24"/>
          <w:szCs w:val="24"/>
        </w:rPr>
        <w:t>2.1</w:t>
      </w:r>
      <w:r w:rsidRPr="001E64D9">
        <w:rPr>
          <w:rFonts w:ascii="Arial" w:eastAsia="Times New Roman" w:hAnsi="Arial" w:cs="Arial"/>
          <w:color w:val="000000"/>
          <w:sz w:val="24"/>
          <w:szCs w:val="24"/>
        </w:rPr>
        <w:t xml:space="preserve"> – Em relação ao seguro–garantia, o instrumento deverá contemplar a possibilidade de sua renovação no período compreendido entre a data de assinatura do Contrato e a data de encerramento da sua execução e incluir a cobertura dos valores relativos a multas eventualmente aplicadas.</w:t>
      </w:r>
    </w:p>
    <w:p w14:paraId="000002C6" w14:textId="658D6B9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000000"/>
          <w:sz w:val="24"/>
          <w:szCs w:val="24"/>
        </w:rPr>
        <w:t>16.</w:t>
      </w:r>
      <w:r w:rsidR="00185E35" w:rsidRPr="001E64D9">
        <w:rPr>
          <w:rFonts w:ascii="Arial" w:eastAsia="Times New Roman" w:hAnsi="Arial" w:cs="Arial"/>
          <w:color w:val="000000"/>
          <w:sz w:val="24"/>
          <w:szCs w:val="24"/>
        </w:rPr>
        <w:t>3</w:t>
      </w:r>
      <w:r w:rsidRPr="001E64D9">
        <w:rPr>
          <w:rFonts w:ascii="Arial" w:eastAsia="Times New Roman" w:hAnsi="Arial" w:cs="Arial"/>
          <w:color w:val="000000"/>
          <w:sz w:val="24"/>
          <w:szCs w:val="24"/>
        </w:rPr>
        <w:t xml:space="preserve"> – No caso de fiança bancária, deverá ser observado o padrão estabelecido pelo Decreto Rio nº 26.244/2006. </w:t>
      </w:r>
    </w:p>
    <w:p w14:paraId="000002C8" w14:textId="355294D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A5293"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 xml:space="preserve">A </w:t>
      </w:r>
      <w:r w:rsidR="007C0506" w:rsidRPr="001E64D9">
        <w:rPr>
          <w:rFonts w:ascii="Arial" w:eastAsia="Times New Roman" w:hAnsi="Arial" w:cs="Arial"/>
          <w:sz w:val="24"/>
          <w:szCs w:val="24"/>
        </w:rPr>
        <w:t>MULTIRIO</w:t>
      </w:r>
      <w:r w:rsidRPr="001E64D9">
        <w:rPr>
          <w:rFonts w:ascii="Arial" w:eastAsia="Times New Roman" w:hAnsi="Arial" w:cs="Arial"/>
          <w:sz w:val="24"/>
          <w:szCs w:val="24"/>
        </w:rPr>
        <w:t xml:space="preserve"> utilizará a garantia para assegurar as obrigações associadas ao Contrato, podendo recorrer a essa, inclusive, para cobrar valores de multas eventualmente aplicadas e ressarcir–se dos prejuízos que lhe forem causados em virtude do descumprimento das referidas obrigações.</w:t>
      </w:r>
    </w:p>
    <w:p w14:paraId="000002CC" w14:textId="74F8E79B"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16.</w:t>
      </w:r>
      <w:r w:rsidR="001A5293" w:rsidRPr="001E64D9">
        <w:rPr>
          <w:rFonts w:ascii="Arial" w:eastAsia="Times New Roman" w:hAnsi="Arial" w:cs="Arial"/>
          <w:color w:val="000000"/>
          <w:sz w:val="24"/>
          <w:szCs w:val="24"/>
        </w:rPr>
        <w:t>5</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Os valores das multas impostas por descumprimento das obrigações assumidas no Contrato serão descontados da garantia caso não venham a ser quitados no prazo de 03 (três) dias úteis</w:t>
      </w:r>
      <w:r w:rsidR="007C0506" w:rsidRPr="001E64D9">
        <w:rPr>
          <w:rFonts w:ascii="Arial" w:eastAsia="Times New Roman" w:hAnsi="Arial" w:cs="Arial"/>
          <w:sz w:val="24"/>
          <w:szCs w:val="24"/>
        </w:rPr>
        <w:t>, contados da ciência da aplicação d</w:t>
      </w:r>
      <w:r w:rsidR="00192507" w:rsidRPr="001E64D9">
        <w:rPr>
          <w:rFonts w:ascii="Arial" w:eastAsia="Times New Roman" w:hAnsi="Arial" w:cs="Arial"/>
          <w:sz w:val="24"/>
          <w:szCs w:val="24"/>
        </w:rPr>
        <w:t>a</w:t>
      </w:r>
      <w:r w:rsidR="007C0506" w:rsidRPr="001E64D9">
        <w:rPr>
          <w:rFonts w:ascii="Arial" w:eastAsia="Times New Roman" w:hAnsi="Arial" w:cs="Arial"/>
          <w:sz w:val="24"/>
          <w:szCs w:val="24"/>
        </w:rPr>
        <w:t xml:space="preserve"> penalidade</w:t>
      </w:r>
      <w:r w:rsidRPr="001E64D9">
        <w:rPr>
          <w:rFonts w:ascii="Arial" w:eastAsia="Times New Roman" w:hAnsi="Arial" w:cs="Arial"/>
          <w:sz w:val="24"/>
          <w:szCs w:val="24"/>
        </w:rPr>
        <w:t>.</w:t>
      </w:r>
      <w:r w:rsidR="001A5293" w:rsidRPr="001E64D9">
        <w:rPr>
          <w:rFonts w:ascii="Arial" w:eastAsia="Times New Roman" w:hAnsi="Arial" w:cs="Arial"/>
          <w:sz w:val="24"/>
          <w:szCs w:val="24"/>
        </w:rPr>
        <w:t xml:space="preserve"> </w:t>
      </w:r>
      <w:r w:rsidRPr="001E64D9">
        <w:rPr>
          <w:rFonts w:ascii="Arial" w:eastAsia="Times New Roman" w:hAnsi="Arial" w:cs="Arial"/>
          <w:sz w:val="24"/>
          <w:szCs w:val="24"/>
        </w:rPr>
        <w:t>Se a multa aplicada for de valor superior ao valor da garantia prestada, além da perda desta, responderá a CONTRATADA pela diferença, que será descontada dos pagamentos eventualmente devidos pela Administração ou cobrada judicialmente.</w:t>
      </w:r>
      <w:r w:rsidR="001A5293" w:rsidRPr="001E64D9">
        <w:rPr>
          <w:rFonts w:ascii="Arial" w:eastAsia="Times New Roman" w:hAnsi="Arial" w:cs="Arial"/>
          <w:sz w:val="24"/>
          <w:szCs w:val="24"/>
        </w:rPr>
        <w:t xml:space="preserve"> </w:t>
      </w:r>
    </w:p>
    <w:p w14:paraId="000002CE" w14:textId="5A3BE41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A5293" w:rsidRPr="001E64D9">
        <w:rPr>
          <w:rFonts w:ascii="Arial" w:eastAsia="Times New Roman" w:hAnsi="Arial" w:cs="Arial"/>
          <w:color w:val="000000"/>
          <w:sz w:val="24"/>
          <w:szCs w:val="24"/>
        </w:rPr>
        <w:t>6</w:t>
      </w:r>
      <w:r w:rsidRPr="001E64D9">
        <w:rPr>
          <w:rFonts w:ascii="Arial" w:eastAsia="Times New Roman" w:hAnsi="Arial" w:cs="Arial"/>
          <w:color w:val="000000"/>
          <w:sz w:val="24"/>
          <w:szCs w:val="24"/>
        </w:rPr>
        <w:t xml:space="preserve"> – Em caso de extinção decorrente </w:t>
      </w:r>
      <w:r w:rsidR="001A5293" w:rsidRPr="001E64D9">
        <w:rPr>
          <w:rFonts w:ascii="Arial" w:eastAsia="Times New Roman" w:hAnsi="Arial" w:cs="Arial"/>
          <w:color w:val="000000"/>
          <w:sz w:val="24"/>
          <w:szCs w:val="24"/>
        </w:rPr>
        <w:t>de ato praticado pela</w:t>
      </w:r>
      <w:r w:rsidRPr="001E64D9">
        <w:rPr>
          <w:rFonts w:ascii="Arial" w:eastAsia="Times New Roman" w:hAnsi="Arial" w:cs="Arial"/>
          <w:color w:val="000000"/>
          <w:sz w:val="24"/>
          <w:szCs w:val="24"/>
        </w:rPr>
        <w:t xml:space="preserve"> CONTRATADA, a garantia </w:t>
      </w:r>
      <w:r w:rsidR="001A5293" w:rsidRPr="001E64D9">
        <w:rPr>
          <w:rFonts w:ascii="Arial" w:eastAsia="Times New Roman" w:hAnsi="Arial" w:cs="Arial"/>
          <w:color w:val="000000"/>
          <w:sz w:val="24"/>
          <w:szCs w:val="24"/>
        </w:rPr>
        <w:t>será executada pela</w:t>
      </w:r>
      <w:r w:rsidRPr="001E64D9">
        <w:rPr>
          <w:rFonts w:ascii="Arial" w:eastAsia="Times New Roman" w:hAnsi="Arial" w:cs="Arial"/>
          <w:color w:val="000000"/>
          <w:sz w:val="24"/>
          <w:szCs w:val="24"/>
        </w:rPr>
        <w:t xml:space="preserve"> CONTRATANTE</w:t>
      </w:r>
      <w:r w:rsidR="001A5293" w:rsidRPr="001E64D9">
        <w:rPr>
          <w:rFonts w:ascii="Arial" w:eastAsia="Times New Roman" w:hAnsi="Arial" w:cs="Arial"/>
          <w:color w:val="000000"/>
          <w:sz w:val="24"/>
          <w:szCs w:val="24"/>
        </w:rPr>
        <w:t>.</w:t>
      </w:r>
      <w:r w:rsidR="00192507" w:rsidRPr="001E64D9">
        <w:rPr>
          <w:rFonts w:ascii="Arial" w:eastAsia="Times New Roman" w:hAnsi="Arial" w:cs="Arial"/>
          <w:color w:val="000000"/>
          <w:sz w:val="24"/>
          <w:szCs w:val="24"/>
        </w:rPr>
        <w:t xml:space="preserve"> </w:t>
      </w:r>
      <w:r w:rsidR="001A5293" w:rsidRPr="001E64D9">
        <w:rPr>
          <w:rFonts w:ascii="Arial" w:eastAsia="Times New Roman" w:hAnsi="Arial" w:cs="Arial"/>
          <w:color w:val="000000"/>
          <w:sz w:val="24"/>
          <w:szCs w:val="24"/>
        </w:rPr>
        <w:t xml:space="preserve">Quando a garantia for insuficiente, </w:t>
      </w:r>
      <w:r w:rsidR="00192507" w:rsidRPr="001E64D9">
        <w:rPr>
          <w:rFonts w:ascii="Arial" w:eastAsia="Times New Roman" w:hAnsi="Arial" w:cs="Arial"/>
          <w:color w:val="000000"/>
          <w:sz w:val="24"/>
          <w:szCs w:val="24"/>
        </w:rPr>
        <w:t>a</w:t>
      </w:r>
      <w:r w:rsidR="001A5293" w:rsidRPr="001E64D9">
        <w:rPr>
          <w:rFonts w:ascii="Arial" w:eastAsia="Times New Roman" w:hAnsi="Arial" w:cs="Arial"/>
          <w:color w:val="000000"/>
          <w:sz w:val="24"/>
          <w:szCs w:val="24"/>
        </w:rPr>
        <w:t xml:space="preserve"> CONTRATANTE promoverá a cobrança de eventual diferença que venha a ser apurada. </w:t>
      </w:r>
    </w:p>
    <w:p w14:paraId="000002D0" w14:textId="7E0E35E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A5293" w:rsidRPr="001E64D9">
        <w:rPr>
          <w:rFonts w:ascii="Arial" w:eastAsia="Times New Roman" w:hAnsi="Arial" w:cs="Arial"/>
          <w:color w:val="000000"/>
          <w:sz w:val="24"/>
          <w:szCs w:val="24"/>
        </w:rPr>
        <w:t>7</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 xml:space="preserve">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1A5293" w:rsidRPr="001E64D9">
        <w:rPr>
          <w:rFonts w:ascii="Arial" w:eastAsia="Times New Roman" w:hAnsi="Arial" w:cs="Arial"/>
          <w:sz w:val="24"/>
          <w:szCs w:val="24"/>
        </w:rPr>
        <w:t xml:space="preserve">pela </w:t>
      </w:r>
      <w:r w:rsidR="007C0506" w:rsidRPr="001E64D9">
        <w:rPr>
          <w:rFonts w:ascii="Arial" w:eastAsia="Times New Roman" w:hAnsi="Arial" w:cs="Arial"/>
          <w:sz w:val="24"/>
          <w:szCs w:val="24"/>
        </w:rPr>
        <w:t>MULTIRIO</w:t>
      </w:r>
      <w:r w:rsidR="001A5293" w:rsidRPr="001E64D9">
        <w:rPr>
          <w:rFonts w:ascii="Arial" w:eastAsia="Times New Roman" w:hAnsi="Arial" w:cs="Arial"/>
          <w:sz w:val="24"/>
          <w:szCs w:val="24"/>
        </w:rPr>
        <w:t>,</w:t>
      </w:r>
      <w:r w:rsidRPr="001E64D9">
        <w:rPr>
          <w:rFonts w:ascii="Arial" w:eastAsia="Times New Roman" w:hAnsi="Arial" w:cs="Arial"/>
          <w:sz w:val="24"/>
          <w:szCs w:val="24"/>
        </w:rPr>
        <w:t xml:space="preserve"> o que ocorrer por último, sob pena de </w:t>
      </w:r>
      <w:r w:rsidR="00192507" w:rsidRPr="001E64D9">
        <w:rPr>
          <w:rFonts w:ascii="Arial" w:eastAsia="Times New Roman" w:hAnsi="Arial" w:cs="Arial"/>
          <w:sz w:val="24"/>
          <w:szCs w:val="24"/>
        </w:rPr>
        <w:t xml:space="preserve">extinção </w:t>
      </w:r>
      <w:r w:rsidRPr="001E64D9">
        <w:rPr>
          <w:rFonts w:ascii="Arial" w:eastAsia="Times New Roman" w:hAnsi="Arial" w:cs="Arial"/>
          <w:sz w:val="24"/>
          <w:szCs w:val="24"/>
        </w:rPr>
        <w:t>administrativa do Contrato.</w:t>
      </w:r>
    </w:p>
    <w:p w14:paraId="000002D2" w14:textId="22DFD5B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E043D" w:rsidRPr="001E64D9">
        <w:rPr>
          <w:rFonts w:ascii="Arial" w:eastAsia="Times New Roman" w:hAnsi="Arial" w:cs="Arial"/>
          <w:color w:val="000000"/>
          <w:sz w:val="24"/>
          <w:szCs w:val="24"/>
        </w:rPr>
        <w:t>8</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 xml:space="preserve">Caso o valor do Contrato seja alterado, de acordo com o art. 81 da Lei 13.303/2016 e art. 92 do Decreto Municipal n°. 44.698/2018, a CONTRATADA deverá complementar o valor da garantia para que seja mantido o percentual de </w:t>
      </w:r>
      <w:r w:rsidR="00462C82">
        <w:rPr>
          <w:rFonts w:ascii="Arial" w:eastAsia="Times New Roman" w:hAnsi="Arial" w:cs="Arial"/>
          <w:sz w:val="24"/>
          <w:szCs w:val="24"/>
        </w:rPr>
        <w:t>2</w:t>
      </w:r>
      <w:r w:rsidRPr="001E64D9">
        <w:rPr>
          <w:rFonts w:ascii="Arial" w:eastAsia="Times New Roman" w:hAnsi="Arial" w:cs="Arial"/>
          <w:sz w:val="24"/>
          <w:szCs w:val="24"/>
        </w:rPr>
        <w:t xml:space="preserve"> % (</w:t>
      </w:r>
      <w:r w:rsidR="00462C82">
        <w:rPr>
          <w:rFonts w:ascii="Arial" w:eastAsia="Times New Roman" w:hAnsi="Arial" w:cs="Arial"/>
          <w:sz w:val="24"/>
          <w:szCs w:val="24"/>
        </w:rPr>
        <w:t xml:space="preserve">dois </w:t>
      </w:r>
      <w:r w:rsidRPr="001E64D9">
        <w:rPr>
          <w:rFonts w:ascii="Arial" w:eastAsia="Times New Roman" w:hAnsi="Arial" w:cs="Arial"/>
          <w:sz w:val="24"/>
          <w:szCs w:val="24"/>
        </w:rPr>
        <w:t>por cento) do valor do Contrato.</w:t>
      </w:r>
    </w:p>
    <w:p w14:paraId="000002D4" w14:textId="6E5A5D5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E043D"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 – Sempre que houver reajuste ou alteração do valor do Contrato, a garantia será complementada no prazo de 7 (sete) dias úteis do recebimento, pela CONTRATADA, do correspondente aviso, sob pena de aplicação das sanções previstas no</w:t>
      </w:r>
      <w:r w:rsidR="00C42DE2" w:rsidRPr="001E64D9">
        <w:rPr>
          <w:rFonts w:ascii="Arial" w:eastAsia="Times New Roman" w:hAnsi="Arial" w:cs="Arial"/>
          <w:color w:val="000000"/>
          <w:sz w:val="24"/>
          <w:szCs w:val="24"/>
        </w:rPr>
        <w:t xml:space="preserve"> </w:t>
      </w:r>
      <w:r w:rsidR="001A5293" w:rsidRPr="001E64D9">
        <w:rPr>
          <w:rFonts w:ascii="Arial" w:eastAsia="Times New Roman" w:hAnsi="Arial" w:cs="Arial"/>
          <w:color w:val="000000"/>
          <w:sz w:val="24"/>
          <w:szCs w:val="24"/>
        </w:rPr>
        <w:t>RGCAF, observado</w:t>
      </w:r>
      <w:r w:rsidR="00C42DE2" w:rsidRPr="001E64D9">
        <w:rPr>
          <w:rFonts w:ascii="Arial" w:eastAsia="Times New Roman" w:hAnsi="Arial" w:cs="Arial"/>
          <w:color w:val="000000"/>
          <w:sz w:val="24"/>
          <w:szCs w:val="24"/>
        </w:rPr>
        <w:t xml:space="preserve"> o</w:t>
      </w:r>
      <w:r w:rsidRPr="001E64D9">
        <w:rPr>
          <w:rFonts w:ascii="Arial" w:eastAsia="Times New Roman" w:hAnsi="Arial" w:cs="Arial"/>
          <w:color w:val="000000"/>
          <w:sz w:val="24"/>
          <w:szCs w:val="24"/>
        </w:rPr>
        <w:t xml:space="preserve"> R</w:t>
      </w:r>
      <w:r w:rsidR="00C42DE2" w:rsidRPr="001E64D9">
        <w:rPr>
          <w:rFonts w:ascii="Arial" w:eastAsia="Times New Roman" w:hAnsi="Arial" w:cs="Arial"/>
          <w:color w:val="000000"/>
          <w:sz w:val="24"/>
          <w:szCs w:val="24"/>
        </w:rPr>
        <w:t xml:space="preserve">egulamento de Licitações e Contratos da </w:t>
      </w:r>
      <w:r w:rsidR="00A060B7" w:rsidRPr="001E64D9">
        <w:rPr>
          <w:rFonts w:ascii="Arial" w:eastAsia="Times New Roman" w:hAnsi="Arial" w:cs="Arial"/>
          <w:color w:val="000000"/>
          <w:sz w:val="24"/>
          <w:szCs w:val="24"/>
        </w:rPr>
        <w:t>MULTIRIO</w:t>
      </w:r>
      <w:r w:rsidRPr="001E64D9">
        <w:rPr>
          <w:rFonts w:ascii="Arial" w:eastAsia="Times New Roman" w:hAnsi="Arial" w:cs="Arial"/>
          <w:color w:val="000000"/>
          <w:sz w:val="24"/>
          <w:szCs w:val="24"/>
        </w:rPr>
        <w:t>.</w:t>
      </w:r>
    </w:p>
    <w:p w14:paraId="000002D6" w14:textId="36AF403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E043D" w:rsidRPr="001E64D9">
        <w:rPr>
          <w:rFonts w:ascii="Arial" w:eastAsia="Times New Roman" w:hAnsi="Arial" w:cs="Arial"/>
          <w:color w:val="000000"/>
          <w:sz w:val="24"/>
          <w:szCs w:val="24"/>
        </w:rPr>
        <w:t>10</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Os reforços do valor da garantia poderão ser igualmente prestados em uma das modalidades previstas no art.</w:t>
      </w:r>
      <w:r w:rsidRPr="001E64D9">
        <w:rPr>
          <w:rFonts w:ascii="Arial" w:eastAsia="Times New Roman" w:hAnsi="Arial" w:cs="Arial"/>
          <w:b/>
          <w:color w:val="548DD4"/>
          <w:sz w:val="24"/>
          <w:szCs w:val="24"/>
        </w:rPr>
        <w:t xml:space="preserve"> </w:t>
      </w:r>
      <w:r w:rsidRPr="001E64D9">
        <w:rPr>
          <w:rFonts w:ascii="Arial" w:eastAsia="Times New Roman" w:hAnsi="Arial" w:cs="Arial"/>
          <w:sz w:val="24"/>
          <w:szCs w:val="24"/>
        </w:rPr>
        <w:t>70 da Lei 13.303/2016 e no art. 81 do Decreto Municipal nº 44.698/18.</w:t>
      </w:r>
      <w:r w:rsidRPr="001E64D9">
        <w:rPr>
          <w:rFonts w:ascii="Arial" w:eastAsia="Times New Roman" w:hAnsi="Arial" w:cs="Arial"/>
          <w:color w:val="000000"/>
          <w:sz w:val="24"/>
          <w:szCs w:val="24"/>
        </w:rPr>
        <w:t xml:space="preserve">  </w:t>
      </w:r>
    </w:p>
    <w:p w14:paraId="000002D8" w14:textId="56477FA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16.</w:t>
      </w:r>
      <w:r w:rsidR="001E043D" w:rsidRPr="001E64D9">
        <w:rPr>
          <w:rFonts w:ascii="Arial" w:eastAsia="Times New Roman" w:hAnsi="Arial" w:cs="Arial"/>
          <w:color w:val="000000"/>
          <w:sz w:val="24"/>
          <w:szCs w:val="24"/>
        </w:rPr>
        <w:t>11</w:t>
      </w:r>
      <w:r w:rsidRPr="001E64D9">
        <w:rPr>
          <w:rFonts w:ascii="Arial" w:eastAsia="Times New Roman" w:hAnsi="Arial" w:cs="Arial"/>
          <w:color w:val="000000"/>
          <w:sz w:val="24"/>
          <w:szCs w:val="24"/>
        </w:rPr>
        <w:t xml:space="preserve"> – A garantia contratual somente será restituída após o integral cumprimento do Contrato, mediante ato liberatório da autoridade contratante, nos termos do art. 465 do RGCAF, podendo ser retida, se necessário, para quitar eventuais obrigações da CONTRATADA.</w:t>
      </w:r>
    </w:p>
    <w:p w14:paraId="000002DA"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17. ADJUDICAÇÃO, HOMOLOGAÇÃO E CONTRATAÇÃO</w:t>
      </w:r>
    </w:p>
    <w:p w14:paraId="000002DC" w14:textId="75E8D975"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17.1 – </w:t>
      </w:r>
      <w:r w:rsidRPr="001E64D9">
        <w:rPr>
          <w:rFonts w:ascii="Arial" w:eastAsia="Times New Roman" w:hAnsi="Arial" w:cs="Arial"/>
          <w:sz w:val="24"/>
          <w:szCs w:val="24"/>
        </w:rPr>
        <w:t>Constatada a regularidade dos atos praticados e decididos os recursos eventualmente interpostos, a autoridade competente</w:t>
      </w:r>
      <w:r w:rsidR="00C42DE2" w:rsidRPr="001E64D9">
        <w:rPr>
          <w:rFonts w:ascii="Arial" w:eastAsia="Times New Roman" w:hAnsi="Arial" w:cs="Arial"/>
          <w:sz w:val="24"/>
          <w:szCs w:val="24"/>
        </w:rPr>
        <w:t xml:space="preserve"> </w:t>
      </w:r>
      <w:r w:rsidR="0030565F">
        <w:rPr>
          <w:rFonts w:ascii="Arial" w:eastAsia="Times New Roman" w:hAnsi="Arial" w:cs="Arial"/>
          <w:sz w:val="24"/>
          <w:szCs w:val="24"/>
        </w:rPr>
        <w:t>“</w:t>
      </w:r>
      <w:r w:rsidR="00462C82">
        <w:rPr>
          <w:rFonts w:ascii="Arial" w:eastAsia="Times New Roman" w:hAnsi="Arial" w:cs="Arial"/>
          <w:sz w:val="24"/>
          <w:szCs w:val="24"/>
        </w:rPr>
        <w:t>Diretora de Administração e Finanças</w:t>
      </w:r>
      <w:r w:rsidR="0030565F">
        <w:rPr>
          <w:rFonts w:ascii="Arial" w:eastAsia="Times New Roman" w:hAnsi="Arial" w:cs="Arial"/>
          <w:sz w:val="24"/>
          <w:szCs w:val="24"/>
        </w:rPr>
        <w:t>”</w:t>
      </w:r>
      <w:r w:rsidR="00462C82">
        <w:rPr>
          <w:rFonts w:ascii="Arial" w:eastAsia="Times New Roman" w:hAnsi="Arial" w:cs="Arial"/>
          <w:sz w:val="24"/>
          <w:szCs w:val="24"/>
        </w:rPr>
        <w:t xml:space="preserve"> </w:t>
      </w:r>
      <w:r w:rsidRPr="001E64D9">
        <w:rPr>
          <w:rFonts w:ascii="Arial" w:eastAsia="Times New Roman" w:hAnsi="Arial" w:cs="Arial"/>
          <w:sz w:val="24"/>
          <w:szCs w:val="24"/>
        </w:rPr>
        <w:t>adjudicará o objeto da licitação à licitante vencedora e homologará o procedimento licitatório.</w:t>
      </w:r>
    </w:p>
    <w:p w14:paraId="000002DE" w14:textId="154A43E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17.2 – </w:t>
      </w:r>
      <w:r w:rsidRPr="001E64D9">
        <w:rPr>
          <w:rFonts w:ascii="Arial" w:eastAsia="Times New Roman" w:hAnsi="Arial" w:cs="Arial"/>
          <w:sz w:val="24"/>
          <w:szCs w:val="24"/>
        </w:rPr>
        <w:t xml:space="preserve">Integra o presente Edital, sob a forma </w:t>
      </w:r>
      <w:r w:rsidRPr="00462C82">
        <w:rPr>
          <w:rFonts w:ascii="Arial" w:eastAsia="Times New Roman" w:hAnsi="Arial" w:cs="Arial"/>
          <w:sz w:val="24"/>
          <w:szCs w:val="24"/>
          <w:highlight w:val="yellow"/>
        </w:rPr>
        <w:t xml:space="preserve">de Anexo </w:t>
      </w:r>
      <w:r w:rsidR="00422905">
        <w:rPr>
          <w:rFonts w:ascii="Arial" w:eastAsia="Times New Roman" w:hAnsi="Arial" w:cs="Arial"/>
          <w:sz w:val="24"/>
          <w:szCs w:val="24"/>
          <w:highlight w:val="yellow"/>
        </w:rPr>
        <w:t>II</w:t>
      </w:r>
      <w:r w:rsidRPr="00462C82">
        <w:rPr>
          <w:rFonts w:ascii="Arial" w:eastAsia="Times New Roman" w:hAnsi="Arial" w:cs="Arial"/>
          <w:sz w:val="24"/>
          <w:szCs w:val="24"/>
          <w:highlight w:val="yellow"/>
        </w:rPr>
        <w:t>,</w:t>
      </w:r>
      <w:r w:rsidRPr="001E64D9">
        <w:rPr>
          <w:rFonts w:ascii="Arial" w:eastAsia="Times New Roman" w:hAnsi="Arial" w:cs="Arial"/>
          <w:sz w:val="24"/>
          <w:szCs w:val="24"/>
        </w:rPr>
        <w:t xml:space="preserve"> a minuta do Contrato cujas disposições disciplinarão as relações entre a </w:t>
      </w:r>
      <w:r w:rsidR="00C42DE2" w:rsidRPr="001E64D9">
        <w:rPr>
          <w:rFonts w:ascii="Arial" w:eastAsia="Times New Roman" w:hAnsi="Arial" w:cs="Arial"/>
          <w:sz w:val="24"/>
          <w:szCs w:val="24"/>
        </w:rPr>
        <w:t>MULTIRIO</w:t>
      </w:r>
      <w:r w:rsidRPr="001E64D9">
        <w:rPr>
          <w:rFonts w:ascii="Arial" w:eastAsia="Times New Roman" w:hAnsi="Arial" w:cs="Arial"/>
          <w:sz w:val="24"/>
          <w:szCs w:val="24"/>
        </w:rPr>
        <w:t xml:space="preserve"> e a ADJUDICATÁRIA.</w:t>
      </w:r>
    </w:p>
    <w:p w14:paraId="000002E3" w14:textId="3428842B"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17.3 – </w:t>
      </w:r>
      <w:r w:rsidRPr="001E64D9">
        <w:rPr>
          <w:rFonts w:ascii="Arial" w:eastAsia="Times New Roman" w:hAnsi="Arial" w:cs="Arial"/>
          <w:sz w:val="24"/>
          <w:szCs w:val="24"/>
        </w:rPr>
        <w:t>Uma vez homologado o resultado da</w:t>
      </w:r>
      <w:r w:rsidR="00A856F2" w:rsidRPr="001E64D9">
        <w:rPr>
          <w:rFonts w:ascii="Arial" w:eastAsia="Times New Roman" w:hAnsi="Arial" w:cs="Arial"/>
          <w:sz w:val="24"/>
          <w:szCs w:val="24"/>
        </w:rPr>
        <w:t xml:space="preserve"> licitação</w:t>
      </w:r>
      <w:r w:rsidRPr="001E64D9">
        <w:rPr>
          <w:rFonts w:ascii="Arial" w:eastAsia="Times New Roman" w:hAnsi="Arial" w:cs="Arial"/>
          <w:sz w:val="24"/>
          <w:szCs w:val="24"/>
        </w:rPr>
        <w:t xml:space="preserve"> </w:t>
      </w:r>
      <w:r w:rsidR="00C42DE2" w:rsidRPr="001E64D9">
        <w:rPr>
          <w:rFonts w:ascii="Arial" w:eastAsia="Times New Roman" w:hAnsi="Arial" w:cs="Arial"/>
          <w:sz w:val="24"/>
          <w:szCs w:val="24"/>
        </w:rPr>
        <w:t xml:space="preserve">pela </w:t>
      </w:r>
      <w:r w:rsidR="006B2721">
        <w:rPr>
          <w:rFonts w:ascii="Arial" w:eastAsia="Times New Roman" w:hAnsi="Arial" w:cs="Arial"/>
          <w:sz w:val="24"/>
          <w:szCs w:val="24"/>
        </w:rPr>
        <w:t>Diretora de Administração e Finanças</w:t>
      </w:r>
      <w:ins w:id="19" w:author="FERNANDA ALBUQUERQUE DA SILVA OLIVA" w:date="2025-02-26T13:47:00Z" w16du:dateUtc="2025-02-26T16:47:00Z">
        <w:r w:rsidRPr="001E64D9">
          <w:rPr>
            <w:rFonts w:ascii="Arial" w:eastAsia="Times New Roman" w:hAnsi="Arial" w:cs="Arial"/>
            <w:sz w:val="24"/>
            <w:szCs w:val="24"/>
          </w:rPr>
          <w:t>,</w:t>
        </w:r>
      </w:ins>
      <w:r w:rsidRPr="001E64D9">
        <w:rPr>
          <w:rFonts w:ascii="Arial" w:eastAsia="Times New Roman" w:hAnsi="Arial" w:cs="Arial"/>
          <w:sz w:val="24"/>
          <w:szCs w:val="24"/>
        </w:rPr>
        <w:t xml:space="preserve"> será a licitante vencedora convocada, com antecedência mínima de </w:t>
      </w:r>
      <w:r w:rsidR="00A856F2" w:rsidRPr="001E64D9">
        <w:rPr>
          <w:rFonts w:ascii="Arial" w:eastAsia="Times New Roman" w:hAnsi="Arial" w:cs="Arial"/>
          <w:sz w:val="24"/>
          <w:szCs w:val="24"/>
        </w:rPr>
        <w:t>2</w:t>
      </w:r>
      <w:r w:rsidR="00D105EA" w:rsidRPr="001E64D9">
        <w:rPr>
          <w:rFonts w:ascii="Arial" w:eastAsia="Times New Roman" w:hAnsi="Arial" w:cs="Arial"/>
          <w:sz w:val="24"/>
          <w:szCs w:val="24"/>
        </w:rPr>
        <w:t xml:space="preserve"> (</w:t>
      </w:r>
      <w:r w:rsidR="00A856F2" w:rsidRPr="001E64D9">
        <w:rPr>
          <w:rFonts w:ascii="Arial" w:eastAsia="Times New Roman" w:hAnsi="Arial" w:cs="Arial"/>
          <w:sz w:val="24"/>
          <w:szCs w:val="24"/>
        </w:rPr>
        <w:t>dois</w:t>
      </w:r>
      <w:r w:rsidR="00D105EA" w:rsidRPr="001E64D9">
        <w:rPr>
          <w:rFonts w:ascii="Arial" w:eastAsia="Times New Roman" w:hAnsi="Arial" w:cs="Arial"/>
          <w:sz w:val="24"/>
          <w:szCs w:val="24"/>
        </w:rPr>
        <w:t>)</w:t>
      </w:r>
      <w:r w:rsidRPr="001E64D9">
        <w:rPr>
          <w:rFonts w:ascii="Arial" w:eastAsia="Times New Roman" w:hAnsi="Arial" w:cs="Arial"/>
          <w:sz w:val="24"/>
          <w:szCs w:val="24"/>
        </w:rPr>
        <w:t xml:space="preserve"> dias úteis, pela </w:t>
      </w:r>
      <w:r w:rsidR="00A856F2" w:rsidRPr="001E64D9">
        <w:rPr>
          <w:rFonts w:ascii="Arial" w:eastAsia="Times New Roman" w:hAnsi="Arial" w:cs="Arial"/>
          <w:sz w:val="24"/>
          <w:szCs w:val="24"/>
        </w:rPr>
        <w:t>MULTIRIO</w:t>
      </w:r>
      <w:r w:rsidRPr="001E64D9">
        <w:rPr>
          <w:rFonts w:ascii="Arial" w:eastAsia="Times New Roman" w:hAnsi="Arial" w:cs="Arial"/>
          <w:sz w:val="24"/>
          <w:szCs w:val="24"/>
        </w:rPr>
        <w:t>, para assinatura do contrato ou para retirada de instrumento equivalente, ciente de que deverá comparecer no endereço informado, podendo, na impossibilidade de comparecimento do seu representante legal, enviar mandatário munido da respectiva procuração, por instrumento público ou particular, com firma reconhecida, e da via original do documento de identidade e do cartão do Cadastro de Pessoas Físicas – CPF do outorgado, conferindo–lhe poderes específicos para a assinatura de contrato administrativo ou para a retirada de instrumento equivalente.</w:t>
      </w:r>
    </w:p>
    <w:p w14:paraId="000002E5" w14:textId="7862731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17.3.1 – </w:t>
      </w:r>
      <w:r w:rsidRPr="001E64D9">
        <w:rPr>
          <w:rFonts w:ascii="Arial" w:eastAsia="Times New Roman" w:hAnsi="Arial" w:cs="Arial"/>
          <w:sz w:val="24"/>
          <w:szCs w:val="24"/>
        </w:rPr>
        <w:t xml:space="preserve">O prazo de convocação poderá ser prorrogado 1 (uma) vez, por igual período, mediante solicitação da parte durante seu transcurso, devidamente justificada, e desde que o motivo apresentado seja aceito pela </w:t>
      </w:r>
      <w:r w:rsidR="00A856F2" w:rsidRPr="001E64D9">
        <w:rPr>
          <w:rFonts w:ascii="Arial" w:eastAsia="Times New Roman" w:hAnsi="Arial" w:cs="Arial"/>
          <w:sz w:val="24"/>
          <w:szCs w:val="24"/>
        </w:rPr>
        <w:t>MULTIRIO.</w:t>
      </w:r>
    </w:p>
    <w:p w14:paraId="000002E7" w14:textId="7696F1F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17.3.2 – </w:t>
      </w:r>
      <w:r w:rsidRPr="001E64D9">
        <w:rPr>
          <w:rFonts w:ascii="Arial" w:eastAsia="Times New Roman" w:hAnsi="Arial" w:cs="Arial"/>
          <w:sz w:val="24"/>
          <w:szCs w:val="24"/>
        </w:rPr>
        <w:t>Em atendimento ao art. 7º do Decreto Municipal nº 49.415, de 17 de setembro de 2021, o fornecedor ou colaborador externo, vencedor de processo seletivo, que pretenda manter relação jurídica de qualquer natureza com o Município do Rio de Janeiro ou com qualquer de suas entidades da Administração Indireta, deverá cumprir o Protocolo de Avaliação de Integridade e Transparência – PAIT, disponível em https://jeap.rio.rj.gov.br/QIF, mediante o preenchimento do Questionário Eletrônico de Integridade e Transparência, requisito indispensável para celebração de qualquer instrumento jurídico com esta empresa.</w:t>
      </w:r>
    </w:p>
    <w:p w14:paraId="000002E9"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17.4 – Deixando a ADJUDICATÁRIA de assinar o Contrato ou de retirar o instrumento equivalente no prazo assinalado, poderá o Pregoeiro, independentemente da aplicação das sanções administrativas à faltosa, examinar as ofertas subsequentes e a qualificação das licitantes por ordem de classificação, e assim, sucessivamente, observado o direito de preferência para as microempresas e empresas de pequeno porte, até a apuração de uma que atenda ao contido neste Edital, sendo a respectiva licitante declarada vencedora.</w:t>
      </w:r>
    </w:p>
    <w:p w14:paraId="000002E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17.5 – A ADJUDICATÁRIA deverá comprovar, no momento da assinatura do Contrato ou da retirada do instrumento equivalente, a manutenção das condições demonstradas para habilitação no Edital.</w:t>
      </w:r>
    </w:p>
    <w:p w14:paraId="1B9EDD3E" w14:textId="6437CA06" w:rsidR="0051468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000000"/>
          <w:sz w:val="24"/>
          <w:szCs w:val="24"/>
        </w:rPr>
        <w:t xml:space="preserve">17.6 – </w:t>
      </w:r>
      <w:r w:rsidRPr="001E64D9">
        <w:rPr>
          <w:rFonts w:ascii="Arial" w:eastAsia="Times New Roman" w:hAnsi="Arial" w:cs="Arial"/>
          <w:sz w:val="24"/>
          <w:szCs w:val="24"/>
        </w:rPr>
        <w:t xml:space="preserve">A CONTRATADA será responsável, na forma do Contrato, pela qualidade dos </w:t>
      </w:r>
      <w:r w:rsidR="002255B0" w:rsidRPr="001E64D9">
        <w:rPr>
          <w:rFonts w:ascii="Arial" w:eastAsia="Times New Roman" w:hAnsi="Arial" w:cs="Arial"/>
          <w:sz w:val="24"/>
          <w:szCs w:val="24"/>
        </w:rPr>
        <w:t>serviços prestados, dos materiais empregados e bens fornecidos</w:t>
      </w:r>
      <w:r w:rsidRPr="001E64D9">
        <w:rPr>
          <w:rFonts w:ascii="Arial" w:eastAsia="Times New Roman" w:hAnsi="Arial" w:cs="Arial"/>
          <w:sz w:val="24"/>
          <w:szCs w:val="24"/>
        </w:rPr>
        <w:t>, em conformidade com as especificações do termo de referência e/ou dos projetos, com as normas da Associação Brasileira de Normas Técnicas – ABNT, e demais normas técnicas pertinentes, a ser atestada pel</w:t>
      </w:r>
      <w:r w:rsidR="006B2721">
        <w:rPr>
          <w:rFonts w:ascii="Arial" w:eastAsia="Times New Roman" w:hAnsi="Arial" w:cs="Arial"/>
          <w:sz w:val="24"/>
          <w:szCs w:val="24"/>
        </w:rPr>
        <w:t>a Gerência de Administração e Finanças</w:t>
      </w:r>
      <w:r w:rsidRPr="001E64D9">
        <w:rPr>
          <w:rFonts w:ascii="Arial" w:eastAsia="Times New Roman" w:hAnsi="Arial" w:cs="Arial"/>
          <w:color w:val="FF0000"/>
          <w:sz w:val="24"/>
          <w:szCs w:val="24"/>
        </w:rPr>
        <w:t xml:space="preserve">. </w:t>
      </w:r>
    </w:p>
    <w:p w14:paraId="000002ED" w14:textId="5F1037C2" w:rsidR="00DB2069" w:rsidRPr="001E64D9" w:rsidRDefault="0051468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sz w:val="24"/>
          <w:szCs w:val="24"/>
        </w:rPr>
        <w:t>17.6.1 -</w:t>
      </w:r>
      <w:r w:rsidRPr="001E64D9">
        <w:rPr>
          <w:rFonts w:ascii="Arial" w:eastAsia="Times New Roman" w:hAnsi="Arial" w:cs="Arial"/>
          <w:color w:val="FF0000"/>
          <w:sz w:val="24"/>
          <w:szCs w:val="24"/>
        </w:rPr>
        <w:t xml:space="preserve"> </w:t>
      </w:r>
      <w:r w:rsidR="00B0237C" w:rsidRPr="001E64D9">
        <w:rPr>
          <w:rFonts w:ascii="Arial" w:eastAsia="Times New Roman" w:hAnsi="Arial" w:cs="Arial"/>
          <w:sz w:val="24"/>
          <w:szCs w:val="24"/>
        </w:rPr>
        <w:t xml:space="preserve">A ocorrência de desconformidade implicará a substituição dos materiais recusados, por não atender às especificações contidas no Termo de Referência que integra este Edital, sem ônus para a </w:t>
      </w:r>
      <w:r w:rsidR="00855C4D" w:rsidRPr="001E64D9">
        <w:rPr>
          <w:rFonts w:ascii="Arial" w:eastAsia="Times New Roman" w:hAnsi="Arial" w:cs="Arial"/>
          <w:sz w:val="24"/>
          <w:szCs w:val="24"/>
        </w:rPr>
        <w:t>MULTIRIO</w:t>
      </w:r>
      <w:r w:rsidR="00B0237C" w:rsidRPr="001E64D9">
        <w:rPr>
          <w:rFonts w:ascii="Arial" w:eastAsia="Times New Roman" w:hAnsi="Arial" w:cs="Arial"/>
          <w:sz w:val="24"/>
          <w:szCs w:val="24"/>
        </w:rPr>
        <w:t xml:space="preserve"> e sem prejuízo da aplicação das sanções cabíveis.</w:t>
      </w:r>
    </w:p>
    <w:p w14:paraId="001226E6" w14:textId="0AF38456" w:rsidR="002C732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17.7 – A CONTRATADA será também responsável, na forma do Contrato, por todos os ônus, encargos e obrigações comerciais, tributárias, previdenciárias e trabalhistas, por todas as despesas decorrentes de eventuais trabalhos noturnos, e por todos os danos e prejuízos que, a qualquer título, causar a terceiros, em especial, mas não limitado, aos concessionários de serviços públicos, em virtude da execução do objeto contratado, respondendo por si, seus empregados, prepostos e sucessores.</w:t>
      </w:r>
    </w:p>
    <w:p w14:paraId="000002F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17.8 – No momento da assinatura do Contrato ou da retirada do instrumento equivalente, a ADJUDICATÁRIA deverá apresentar, quando couber, relação nominal de seus empregados, com a devida documentação comprobatória, demonstrando cumprir o disposto nas políticas de inclusão estabelecidas na legislação em vigor.</w:t>
      </w:r>
    </w:p>
    <w:p w14:paraId="70DFCAF6" w14:textId="304EB3EF" w:rsidR="0051468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17.9 – </w:t>
      </w:r>
      <w:r w:rsidR="00514689" w:rsidRPr="001E64D9">
        <w:rPr>
          <w:rFonts w:ascii="Arial" w:eastAsia="Times New Roman" w:hAnsi="Arial" w:cs="Arial"/>
          <w:color w:val="000000"/>
          <w:sz w:val="24"/>
          <w:szCs w:val="24"/>
        </w:rPr>
        <w:t>Nos casos em que a execução do contrato importar na exclusão do regime do SIMPLES Nacional, a ADJUDICATÁRIA deverá apresentar cópia da comunicação encaminhada à Receita Federal do Brasil, com comprovante de entrega e recebimento, informando acerca da assinatura do contrato, no prazo previsto no art. 30, da Lei Complementar Federal nº 123/06.</w:t>
      </w:r>
    </w:p>
    <w:p w14:paraId="000002F3" w14:textId="2E3F436F" w:rsidR="00DB2069" w:rsidRPr="001E64D9" w:rsidRDefault="00514689"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000000"/>
          <w:sz w:val="24"/>
          <w:szCs w:val="24"/>
        </w:rPr>
        <w:t xml:space="preserve">17.10 - </w:t>
      </w:r>
      <w:r w:rsidR="00B0237C" w:rsidRPr="001E64D9">
        <w:rPr>
          <w:rFonts w:ascii="Arial" w:eastAsia="Times New Roman" w:hAnsi="Arial" w:cs="Arial"/>
          <w:color w:val="000000"/>
          <w:sz w:val="24"/>
          <w:szCs w:val="24"/>
        </w:rPr>
        <w:t xml:space="preserve">Sendo a ADJUDICATÁRIA microempresa ou empresa de pequeno porte optante pelo Regime Simplificado de Tributação – SIMPLES deverá apresentar cópia da comunicação encaminhada à Receita Federal do Brasil, com comprovante de entrega e recebimento, informando acerca da assinatura do contrato de prestação de serviços com fornecimento de mão–de–obra, no prazo previsto no art. 30, § 1º, inciso II, da Lei Complementar Federal nº 123/06. </w:t>
      </w:r>
    </w:p>
    <w:p w14:paraId="74656459" w14:textId="7F702205" w:rsidR="00D114D2"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000000"/>
          <w:sz w:val="24"/>
          <w:szCs w:val="24"/>
        </w:rPr>
        <w:t xml:space="preserve">17.10 – Sendo a ADJUDICATÁRIA cooperativa de trabalho organizada para a prestação de serviços, deverá apresentar também a relação dos cooperados que executarão o objeto contratual, acompanhada dos documentos comprobatórios da data de ingresso de cada qual na cooperativa e a ata da sessão específica realizada pelos cooperados partícipes para a indicação: dos responsáveis pela sua coordenação, para um mandato nunca superior a 1 (um) ano ou ao prazo estipulado para a execução do objeto contratual; dos requisitos para a consecução do referido objeto; dos valores contratados e da retribuição pecuniária de cada cooperado partícipe. </w:t>
      </w:r>
    </w:p>
    <w:p w14:paraId="000002F7" w14:textId="0C78BDF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000000"/>
          <w:sz w:val="24"/>
          <w:szCs w:val="24"/>
        </w:rPr>
        <w:t>17.11 – O ato de recebimento do objeto da licitação não implica a sua aceitação definitiva e não eximirá a licitante de sua responsabilidade no que concerne à qualidade dos serviços prestados</w:t>
      </w:r>
      <w:r w:rsidR="00514689" w:rsidRPr="001E64D9">
        <w:rPr>
          <w:rFonts w:ascii="Arial" w:eastAsia="Times New Roman" w:hAnsi="Arial" w:cs="Arial"/>
          <w:color w:val="000000"/>
          <w:sz w:val="24"/>
          <w:szCs w:val="24"/>
        </w:rPr>
        <w:t xml:space="preserve"> / bens fornecidos</w:t>
      </w:r>
      <w:r w:rsidRPr="001E64D9">
        <w:rPr>
          <w:rFonts w:ascii="Arial" w:eastAsia="Times New Roman" w:hAnsi="Arial" w:cs="Arial"/>
          <w:color w:val="000000"/>
          <w:sz w:val="24"/>
          <w:szCs w:val="24"/>
        </w:rPr>
        <w:t>.</w:t>
      </w:r>
    </w:p>
    <w:p w14:paraId="000002F9" w14:textId="784A9C91"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17.12 – A Fiscalização da execução do objeto contratado caberá à (ao) </w:t>
      </w:r>
      <w:r w:rsidR="008813CE">
        <w:rPr>
          <w:rFonts w:ascii="Arial" w:eastAsia="Times New Roman" w:hAnsi="Arial" w:cs="Arial"/>
          <w:color w:val="000000"/>
          <w:sz w:val="24"/>
          <w:szCs w:val="24"/>
        </w:rPr>
        <w:t>Gerência Administrativa.</w:t>
      </w:r>
    </w:p>
    <w:p w14:paraId="000002FB"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18. CONDIÇÕES DE PAGAMENTO</w:t>
      </w:r>
    </w:p>
    <w:p w14:paraId="02C9AEF5" w14:textId="494489E3" w:rsidR="00252496"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b/>
          <w:color w:val="FF0000"/>
          <w:sz w:val="24"/>
          <w:szCs w:val="24"/>
        </w:rPr>
      </w:pPr>
      <w:r w:rsidRPr="001E64D9">
        <w:rPr>
          <w:rFonts w:ascii="Arial" w:eastAsia="Times New Roman" w:hAnsi="Arial" w:cs="Arial"/>
          <w:color w:val="000000"/>
          <w:sz w:val="24"/>
          <w:szCs w:val="24"/>
        </w:rPr>
        <w:t xml:space="preserve">18.1 – </w:t>
      </w:r>
      <w:r w:rsidRPr="001E64D9">
        <w:rPr>
          <w:rFonts w:ascii="Arial" w:eastAsia="Times New Roman" w:hAnsi="Arial" w:cs="Arial"/>
          <w:sz w:val="24"/>
          <w:szCs w:val="24"/>
        </w:rPr>
        <w:t>Os pagamentos deverão ser efetuados após a regular liquidação da despesa, nos termos do art. 63 da Lei Federal nº 4.320/</w:t>
      </w:r>
      <w:r w:rsidR="00787653" w:rsidRPr="001E64D9">
        <w:rPr>
          <w:rFonts w:ascii="Arial" w:eastAsia="Times New Roman" w:hAnsi="Arial" w:cs="Arial"/>
          <w:sz w:val="24"/>
          <w:szCs w:val="24"/>
        </w:rPr>
        <w:t>64</w:t>
      </w:r>
      <w:r w:rsidRPr="001E64D9">
        <w:rPr>
          <w:rFonts w:ascii="Arial" w:eastAsia="Times New Roman" w:hAnsi="Arial" w:cs="Arial"/>
          <w:sz w:val="24"/>
          <w:szCs w:val="24"/>
        </w:rPr>
        <w:t xml:space="preserve">. O prazo para pagamento será de 30 (trinta) dias, contados da data do protocolo do documento de cobrança no(a) </w:t>
      </w:r>
      <w:r w:rsidR="008813CE">
        <w:rPr>
          <w:rFonts w:ascii="Arial" w:eastAsia="Times New Roman" w:hAnsi="Arial" w:cs="Arial"/>
          <w:sz w:val="24"/>
          <w:szCs w:val="24"/>
        </w:rPr>
        <w:t>Gerência Administrativa.</w:t>
      </w:r>
    </w:p>
    <w:p w14:paraId="000002FD" w14:textId="285CA359" w:rsidR="00DB2069" w:rsidRPr="001E64D9" w:rsidRDefault="00252496" w:rsidP="004947A6">
      <w:pPr>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1E64D9">
        <w:rPr>
          <w:rFonts w:ascii="Arial" w:eastAsia="Times New Roman" w:hAnsi="Arial" w:cs="Arial"/>
          <w:bCs/>
          <w:sz w:val="24"/>
          <w:szCs w:val="24"/>
        </w:rPr>
        <w:t>18.1.1 – O documento de cobrança será apresentado à Fiscalização, para atestação, e, após, protocolado na MULTIRIO.</w:t>
      </w:r>
      <w:r w:rsidR="00B0237C" w:rsidRPr="001E64D9">
        <w:rPr>
          <w:rFonts w:ascii="Arial" w:eastAsia="Times New Roman" w:hAnsi="Arial" w:cs="Arial"/>
          <w:bCs/>
          <w:sz w:val="24"/>
          <w:szCs w:val="24"/>
        </w:rPr>
        <w:t xml:space="preserve"> </w:t>
      </w:r>
    </w:p>
    <w:p w14:paraId="000002FF" w14:textId="0C9EE31A"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18.2 – Para fins de medição, se for o caso, e faturamento, o período–base de medição do</w:t>
      </w:r>
      <w:r w:rsidR="00B6543E" w:rsidRPr="001E64D9">
        <w:rPr>
          <w:rFonts w:ascii="Arial" w:eastAsia="Times New Roman" w:hAnsi="Arial" w:cs="Arial"/>
          <w:color w:val="000000"/>
          <w:sz w:val="24"/>
          <w:szCs w:val="24"/>
        </w:rPr>
        <w:t>s</w:t>
      </w:r>
      <w:r w:rsidRPr="001E64D9">
        <w:rPr>
          <w:rFonts w:ascii="Arial" w:eastAsia="Times New Roman" w:hAnsi="Arial" w:cs="Arial"/>
          <w:color w:val="000000"/>
          <w:sz w:val="24"/>
          <w:szCs w:val="24"/>
        </w:rPr>
        <w:t xml:space="preserve"> serviço</w:t>
      </w:r>
      <w:r w:rsidR="00B6543E" w:rsidRPr="001E64D9">
        <w:rPr>
          <w:rFonts w:ascii="Arial" w:eastAsia="Times New Roman" w:hAnsi="Arial" w:cs="Arial"/>
          <w:color w:val="000000"/>
          <w:sz w:val="24"/>
          <w:szCs w:val="24"/>
        </w:rPr>
        <w:t>s</w:t>
      </w:r>
      <w:r w:rsidRPr="001E64D9">
        <w:rPr>
          <w:rFonts w:ascii="Arial" w:eastAsia="Times New Roman" w:hAnsi="Arial" w:cs="Arial"/>
          <w:color w:val="000000"/>
          <w:sz w:val="24"/>
          <w:szCs w:val="24"/>
        </w:rPr>
        <w:t xml:space="preserve"> prestado</w:t>
      </w:r>
      <w:r w:rsidR="00B6543E" w:rsidRPr="001E64D9">
        <w:rPr>
          <w:rFonts w:ascii="Arial" w:eastAsia="Times New Roman" w:hAnsi="Arial" w:cs="Arial"/>
          <w:color w:val="000000"/>
          <w:sz w:val="24"/>
          <w:szCs w:val="24"/>
        </w:rPr>
        <w:t>s / bens fornecidos</w:t>
      </w:r>
      <w:r w:rsidRPr="001E64D9">
        <w:rPr>
          <w:rFonts w:ascii="Arial" w:eastAsia="Times New Roman" w:hAnsi="Arial" w:cs="Arial"/>
          <w:color w:val="000000"/>
          <w:sz w:val="24"/>
          <w:szCs w:val="24"/>
        </w:rPr>
        <w:t xml:space="preserve"> será de um mês, considerando–se o mês civil, podendo no primeiro mês e no último, para fins de acerto de contas, o período se constituir em fração do mês, considerado para esse fim o mês com 30 (trinta) dias.</w:t>
      </w:r>
    </w:p>
    <w:p w14:paraId="00000301" w14:textId="7DC3E3E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18.2.1 –</w:t>
      </w:r>
      <w:r w:rsidRPr="001E64D9">
        <w:rPr>
          <w:rFonts w:ascii="Arial" w:eastAsia="Times New Roman" w:hAnsi="Arial" w:cs="Arial"/>
          <w:sz w:val="24"/>
          <w:szCs w:val="24"/>
        </w:rPr>
        <w:t xml:space="preserve"> O pagamento à CONTRATADA será realizado em razão do(s) serviços/fornecimento efetivamente executados e aceitos no período–base mencionado no item anterior sem que </w:t>
      </w:r>
      <w:del w:id="20" w:author="FERNANDA ALBUQUERQUE DA SILVA OLIVA" w:date="2025-02-26T13:47:00Z" w16du:dateUtc="2025-02-26T16:47:00Z">
        <w:r w:rsidR="00C131A5" w:rsidRPr="001E64D9">
          <w:rPr>
            <w:rFonts w:ascii="Arial" w:hAnsi="Arial" w:cs="Arial"/>
            <w:sz w:val="24"/>
            <w:szCs w:val="24"/>
          </w:rPr>
          <w:delText>o(</w:delText>
        </w:r>
      </w:del>
      <w:r w:rsidRPr="001E64D9">
        <w:rPr>
          <w:rFonts w:ascii="Arial" w:eastAsia="Times New Roman" w:hAnsi="Arial" w:cs="Arial"/>
          <w:sz w:val="24"/>
          <w:szCs w:val="24"/>
        </w:rPr>
        <w:t xml:space="preserve">a </w:t>
      </w:r>
      <w:r w:rsidR="009E5C82" w:rsidRPr="001E64D9">
        <w:rPr>
          <w:rFonts w:ascii="Arial" w:eastAsia="Times New Roman" w:hAnsi="Arial" w:cs="Arial"/>
          <w:sz w:val="24"/>
          <w:szCs w:val="24"/>
        </w:rPr>
        <w:t>MULTIRIO</w:t>
      </w:r>
      <w:r w:rsidRPr="001E64D9">
        <w:rPr>
          <w:rFonts w:ascii="Arial" w:eastAsia="Times New Roman" w:hAnsi="Arial" w:cs="Arial"/>
          <w:sz w:val="24"/>
          <w:szCs w:val="24"/>
        </w:rPr>
        <w:t xml:space="preserve"> esteja obrigada a pagar o valor total do Contrato.</w:t>
      </w:r>
    </w:p>
    <w:p w14:paraId="00000303" w14:textId="5D013E6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18.3 – </w:t>
      </w:r>
      <w:r w:rsidR="005670E8" w:rsidRPr="001E64D9">
        <w:rPr>
          <w:rFonts w:ascii="Arial" w:eastAsia="Times New Roman" w:hAnsi="Arial" w:cs="Arial"/>
          <w:color w:val="000000"/>
          <w:sz w:val="24"/>
          <w:szCs w:val="24"/>
        </w:rPr>
        <w:t>No caso de prestação de serviço com regime de dedicação exclusiva de mão de obra ou predominância de mão de obra, a</w:t>
      </w:r>
      <w:r w:rsidRPr="001E64D9">
        <w:rPr>
          <w:rFonts w:ascii="Arial" w:eastAsia="Times New Roman" w:hAnsi="Arial" w:cs="Arial"/>
          <w:color w:val="000000"/>
          <w:sz w:val="24"/>
          <w:szCs w:val="24"/>
        </w:rPr>
        <w:t xml:space="preserve"> CONTRATADA deverá apresentar juntamente com o documento de cobrança, os comprovantes de recolhimento do FGTS e INSS de todos os empregados atuantes no contrato, assim como Certidão Negativa de Débitos Trabalhistas – CNDT ou Certidão Positiva de Débitos Trabalhistas com efeito negativo válida, declaração de regularidade trabalhista, na forma do Anexo___, e declaração</w:t>
      </w:r>
      <w:r w:rsidR="00793CD2"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de observância das normas de saúde e segurança do trabalho, na forma do </w:t>
      </w:r>
      <w:r w:rsidRPr="00422905">
        <w:rPr>
          <w:rFonts w:ascii="Arial" w:eastAsia="Times New Roman" w:hAnsi="Arial" w:cs="Arial"/>
          <w:color w:val="000000"/>
          <w:sz w:val="24"/>
          <w:szCs w:val="24"/>
          <w:highlight w:val="yellow"/>
        </w:rPr>
        <w:t xml:space="preserve">Anexo </w:t>
      </w:r>
      <w:r w:rsidR="00422905" w:rsidRPr="00422905">
        <w:rPr>
          <w:rFonts w:ascii="Arial" w:eastAsia="Times New Roman" w:hAnsi="Arial" w:cs="Arial"/>
          <w:color w:val="000000"/>
          <w:sz w:val="24"/>
          <w:szCs w:val="24"/>
          <w:highlight w:val="yellow"/>
        </w:rPr>
        <w:t>V</w:t>
      </w:r>
      <w:r w:rsidRPr="001E64D9">
        <w:rPr>
          <w:rFonts w:ascii="Arial" w:eastAsia="Times New Roman" w:hAnsi="Arial" w:cs="Arial"/>
          <w:color w:val="000000"/>
          <w:sz w:val="24"/>
          <w:szCs w:val="24"/>
        </w:rPr>
        <w:t>.</w:t>
      </w:r>
    </w:p>
    <w:p w14:paraId="00000305"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18.4 – No caso de erro nos documentos de faturamento ou cobrança, estes serão devolvidos à CONTRATADA para retificação ou substituição, passando o prazo de pagamento a fluir, então, a partir da reapresentação válida desses documentos.</w:t>
      </w:r>
    </w:p>
    <w:p w14:paraId="00000307" w14:textId="1AF5E42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18.5 – </w:t>
      </w:r>
      <w:r w:rsidRPr="001E64D9">
        <w:rPr>
          <w:rFonts w:ascii="Arial" w:eastAsia="Times New Roman" w:hAnsi="Arial" w:cs="Arial"/>
          <w:sz w:val="24"/>
          <w:szCs w:val="24"/>
        </w:rPr>
        <w:t xml:space="preserve">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Pr="001E64D9">
        <w:rPr>
          <w:rFonts w:ascii="Arial" w:eastAsia="Times New Roman" w:hAnsi="Arial" w:cs="Arial"/>
          <w:i/>
          <w:iCs/>
          <w:sz w:val="24"/>
          <w:szCs w:val="24"/>
        </w:rPr>
        <w:t>pro rata die</w:t>
      </w:r>
      <w:r w:rsidRPr="001E64D9">
        <w:rPr>
          <w:rFonts w:ascii="Arial" w:eastAsia="Times New Roman" w:hAnsi="Arial" w:cs="Arial"/>
          <w:sz w:val="24"/>
          <w:szCs w:val="24"/>
        </w:rPr>
        <w:t xml:space="preserve"> entre o 31º (trigésimo primeiro) dia da data do protocolo do documento de cobrança na </w:t>
      </w:r>
      <w:r w:rsidR="009E5C82" w:rsidRPr="001E64D9">
        <w:rPr>
          <w:rFonts w:ascii="Arial" w:eastAsia="Times New Roman" w:hAnsi="Arial" w:cs="Arial"/>
          <w:sz w:val="24"/>
          <w:szCs w:val="24"/>
        </w:rPr>
        <w:t>MULTIRIO</w:t>
      </w:r>
      <w:r w:rsidRPr="001E64D9">
        <w:rPr>
          <w:rFonts w:ascii="Arial" w:eastAsia="Times New Roman" w:hAnsi="Arial" w:cs="Arial"/>
          <w:sz w:val="24"/>
          <w:szCs w:val="24"/>
        </w:rPr>
        <w:t xml:space="preserve"> e a data do efetivo pagamento, limitados a 12% ao ano.</w:t>
      </w:r>
    </w:p>
    <w:p w14:paraId="489D4F9A" w14:textId="3A1C1952" w:rsidR="009E5C82" w:rsidRPr="001E64D9" w:rsidRDefault="009E5C82" w:rsidP="004947A6">
      <w:pPr>
        <w:pStyle w:val="Default"/>
        <w:spacing w:after="100" w:afterAutospacing="1" w:line="360" w:lineRule="auto"/>
        <w:jc w:val="both"/>
        <w:rPr>
          <w:rFonts w:ascii="Arial" w:eastAsia="Times New Roman" w:hAnsi="Arial" w:cs="Arial"/>
        </w:rPr>
      </w:pPr>
      <w:r w:rsidRPr="001E64D9">
        <w:rPr>
          <w:rFonts w:ascii="Arial" w:eastAsia="Times New Roman" w:hAnsi="Arial" w:cs="Arial"/>
        </w:rPr>
        <w:t>18.6 - O valor dos pagamentos eventualmente antecipados será descontado à taxa de 1% (um por cento) ao mês, calculada pro rata die, entre o dia do pagamento e o 30º (trigésimo) dia da data do protocolo do documento de cobrança no setor competente do(a) CONTRATANTE.</w:t>
      </w:r>
    </w:p>
    <w:p w14:paraId="00000309" w14:textId="1558C84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18.</w:t>
      </w:r>
      <w:r w:rsidR="009E5C82" w:rsidRPr="001E64D9">
        <w:rPr>
          <w:rFonts w:ascii="Arial" w:eastAsia="Times New Roman" w:hAnsi="Arial" w:cs="Arial"/>
          <w:sz w:val="24"/>
          <w:szCs w:val="24"/>
        </w:rPr>
        <w:t>7</w:t>
      </w:r>
      <w:r w:rsidRPr="001E64D9">
        <w:rPr>
          <w:rFonts w:ascii="Arial" w:eastAsia="Times New Roman" w:hAnsi="Arial" w:cs="Arial"/>
          <w:color w:val="000000"/>
          <w:sz w:val="24"/>
          <w:szCs w:val="24"/>
        </w:rPr>
        <w:t xml:space="preserve"> – O pagamento será efetuado à CONTRATADA por meio de crédito em conta corrente aberta em banco a ser indicado pelo CONTRATANTE, a qual deverá ser cadastrada junto à Coordenação do Tesouro Municipal.</w:t>
      </w:r>
    </w:p>
    <w:p w14:paraId="5923D8F4" w14:textId="01E1B77B" w:rsidR="002C7329" w:rsidRPr="001E64D9" w:rsidRDefault="002C7329" w:rsidP="004947A6">
      <w:pPr>
        <w:spacing w:after="100" w:afterAutospacing="1" w:line="360" w:lineRule="auto"/>
        <w:jc w:val="both"/>
        <w:rPr>
          <w:rFonts w:ascii="Arial" w:hAnsi="Arial" w:cs="Arial"/>
          <w:sz w:val="24"/>
          <w:szCs w:val="24"/>
        </w:rPr>
      </w:pPr>
      <w:r w:rsidRPr="001E64D9">
        <w:rPr>
          <w:rFonts w:ascii="Arial" w:hAnsi="Arial" w:cs="Arial"/>
          <w:sz w:val="24"/>
          <w:szCs w:val="24"/>
        </w:rPr>
        <w:t xml:space="preserve">18.8 - </w:t>
      </w:r>
      <w:bookmarkStart w:id="21" w:name="_Hlk157433006"/>
      <w:r w:rsidRPr="001E64D9">
        <w:rPr>
          <w:rFonts w:ascii="Arial" w:hAnsi="Arial" w:cs="Arial"/>
          <w:sz w:val="24"/>
          <w:szCs w:val="24"/>
        </w:rPr>
        <w:t xml:space="preserve">A MultiRio poderá descontar das faturas de cobrança a quantia devida pela CONTRATADA a título de pagamento de salários e demais verbas trabalhistas, previdenciárias e do Fundo de Garantia por Tempo de Serviço quando estes não forem adimplidos, na forma do art. 2° do Decreto Municipal 46.785, de 06/11/2019, conforme Autorização constante do Anexo </w:t>
      </w:r>
      <w:r w:rsidR="00422905">
        <w:rPr>
          <w:rFonts w:ascii="Arial" w:hAnsi="Arial" w:cs="Arial"/>
          <w:sz w:val="24"/>
          <w:szCs w:val="24"/>
        </w:rPr>
        <w:t>VIII</w:t>
      </w:r>
      <w:r w:rsidRPr="001E64D9">
        <w:rPr>
          <w:rFonts w:ascii="Arial" w:hAnsi="Arial" w:cs="Arial"/>
          <w:sz w:val="24"/>
          <w:szCs w:val="24"/>
        </w:rPr>
        <w:t xml:space="preserve">. </w:t>
      </w:r>
      <w:bookmarkEnd w:id="21"/>
    </w:p>
    <w:p w14:paraId="0000030E"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19. REAJUSTE</w:t>
      </w:r>
    </w:p>
    <w:p w14:paraId="00000311" w14:textId="279842A1"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19.1 – Somente ocorrerá reajustamento do Contrato decorrido o prazo de </w:t>
      </w:r>
      <w:r w:rsidR="008813CE">
        <w:rPr>
          <w:rFonts w:ascii="Arial" w:eastAsia="Times New Roman" w:hAnsi="Arial" w:cs="Arial"/>
          <w:sz w:val="24"/>
          <w:szCs w:val="24"/>
        </w:rPr>
        <w:t>12 (doze)</w:t>
      </w:r>
      <w:r w:rsidRPr="001E64D9">
        <w:rPr>
          <w:rFonts w:ascii="Arial" w:eastAsia="Times New Roman" w:hAnsi="Arial" w:cs="Arial"/>
          <w:sz w:val="24"/>
          <w:szCs w:val="24"/>
        </w:rPr>
        <w:t xml:space="preserve"> </w:t>
      </w:r>
      <w:r w:rsidR="00BE7788" w:rsidRPr="001E64D9">
        <w:rPr>
          <w:rFonts w:ascii="Arial" w:eastAsia="Times New Roman" w:hAnsi="Arial" w:cs="Arial"/>
          <w:sz w:val="24"/>
          <w:szCs w:val="24"/>
        </w:rPr>
        <w:t>meses</w:t>
      </w:r>
      <w:r w:rsidRPr="001E64D9">
        <w:rPr>
          <w:rFonts w:ascii="Arial" w:eastAsia="Times New Roman" w:hAnsi="Arial" w:cs="Arial"/>
          <w:sz w:val="24"/>
          <w:szCs w:val="24"/>
        </w:rPr>
        <w:t>,</w:t>
      </w:r>
      <w:r w:rsidR="00BE7788" w:rsidRPr="001E64D9">
        <w:rPr>
          <w:rFonts w:ascii="Arial" w:eastAsia="Times New Roman" w:hAnsi="Arial" w:cs="Arial"/>
          <w:sz w:val="24"/>
          <w:szCs w:val="24"/>
        </w:rPr>
        <w:t xml:space="preserve"> </w:t>
      </w:r>
      <w:r w:rsidR="008B4549" w:rsidRPr="001E64D9">
        <w:rPr>
          <w:rFonts w:ascii="Arial" w:eastAsia="Times New Roman" w:hAnsi="Arial" w:cs="Arial"/>
          <w:sz w:val="24"/>
          <w:szCs w:val="24"/>
        </w:rPr>
        <w:t>a contar da data da assinatura do contrato</w:t>
      </w:r>
      <w:r w:rsidR="00AE334E" w:rsidRPr="001E64D9">
        <w:rPr>
          <w:rFonts w:ascii="Arial" w:eastAsia="Times New Roman" w:hAnsi="Arial" w:cs="Arial"/>
          <w:sz w:val="24"/>
          <w:szCs w:val="24"/>
        </w:rPr>
        <w:t xml:space="preserve"> ou da retirada do instrumento equivalente</w:t>
      </w:r>
      <w:r w:rsidR="004604BF" w:rsidRPr="001E64D9">
        <w:rPr>
          <w:rFonts w:ascii="Arial" w:eastAsia="Times New Roman" w:hAnsi="Arial" w:cs="Arial"/>
          <w:sz w:val="24"/>
          <w:szCs w:val="24"/>
        </w:rPr>
        <w:t xml:space="preserve">, </w:t>
      </w:r>
      <w:r w:rsidR="008B4549" w:rsidRPr="001E64D9">
        <w:rPr>
          <w:rFonts w:ascii="Arial" w:eastAsia="Times New Roman" w:hAnsi="Arial" w:cs="Arial"/>
          <w:sz w:val="24"/>
          <w:szCs w:val="24"/>
        </w:rPr>
        <w:t>renunciando desde já a CONTRATADA a reajuste com período inferior</w:t>
      </w:r>
      <w:r w:rsidR="00AE334E" w:rsidRPr="001E64D9">
        <w:rPr>
          <w:rFonts w:ascii="Arial" w:eastAsia="Times New Roman" w:hAnsi="Arial" w:cs="Arial"/>
          <w:sz w:val="24"/>
          <w:szCs w:val="24"/>
        </w:rPr>
        <w:t>, observado o que dispõe o</w:t>
      </w:r>
      <w:r w:rsidR="008B4549" w:rsidRPr="001E64D9">
        <w:rPr>
          <w:rFonts w:ascii="Arial" w:eastAsia="Times New Roman" w:hAnsi="Arial" w:cs="Arial"/>
          <w:sz w:val="24"/>
          <w:szCs w:val="24"/>
        </w:rPr>
        <w:t xml:space="preserve"> Decreto Rio n°. 43.612/2017</w:t>
      </w:r>
      <w:r w:rsidR="009E5C82" w:rsidRPr="001E64D9">
        <w:rPr>
          <w:rFonts w:ascii="Arial" w:eastAsia="Times New Roman" w:hAnsi="Arial" w:cs="Arial"/>
          <w:sz w:val="24"/>
          <w:szCs w:val="24"/>
        </w:rPr>
        <w:t>.</w:t>
      </w:r>
    </w:p>
    <w:p w14:paraId="00000316" w14:textId="67AFABF0"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19.2 – Os preços serão reajustados de acordo com a variação do Índice de Preços ao Consumidor Amplo Especial – IPCA–E do Instituto Brasileiro de Geografia e Estatística</w:t>
      </w:r>
      <w:r w:rsidR="009E5C82" w:rsidRPr="001E64D9">
        <w:rPr>
          <w:rFonts w:ascii="Arial" w:eastAsia="Times New Roman" w:hAnsi="Arial" w:cs="Arial"/>
          <w:sz w:val="24"/>
          <w:szCs w:val="24"/>
        </w:rPr>
        <w:t xml:space="preserve"> – IBGE, calculado por meio da seguinte fórmula:</w:t>
      </w:r>
      <w:r w:rsidRPr="001E64D9">
        <w:rPr>
          <w:rFonts w:ascii="Arial" w:eastAsia="Times New Roman" w:hAnsi="Arial" w:cs="Arial"/>
          <w:sz w:val="24"/>
          <w:szCs w:val="24"/>
        </w:rPr>
        <w:t xml:space="preserve"> </w:t>
      </w:r>
    </w:p>
    <w:p w14:paraId="00000317" w14:textId="77777777" w:rsidR="00DB2069" w:rsidRPr="001E64D9" w:rsidRDefault="00B0237C" w:rsidP="004947A6">
      <w:pPr>
        <w:spacing w:after="0" w:line="360" w:lineRule="auto"/>
        <w:jc w:val="both"/>
        <w:rPr>
          <w:rFonts w:ascii="Arial" w:eastAsia="Times New Roman" w:hAnsi="Arial" w:cs="Arial"/>
          <w:sz w:val="24"/>
          <w:szCs w:val="24"/>
        </w:rPr>
      </w:pPr>
      <w:r w:rsidRPr="001E64D9">
        <w:rPr>
          <w:rFonts w:ascii="Arial" w:eastAsia="Times New Roman" w:hAnsi="Arial" w:cs="Arial"/>
          <w:sz w:val="24"/>
          <w:szCs w:val="24"/>
        </w:rPr>
        <w:t>R = Po [(I–Io)/Io]</w:t>
      </w:r>
    </w:p>
    <w:p w14:paraId="2698A131" w14:textId="77777777" w:rsidR="009E5C82" w:rsidRPr="001E64D9" w:rsidRDefault="00B0237C" w:rsidP="004947A6">
      <w:pPr>
        <w:spacing w:after="0"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Onde: </w:t>
      </w:r>
    </w:p>
    <w:p w14:paraId="00000318" w14:textId="65025C37" w:rsidR="00DB2069" w:rsidRPr="001E64D9" w:rsidRDefault="00B0237C" w:rsidP="004947A6">
      <w:pPr>
        <w:spacing w:after="0" w:line="360" w:lineRule="auto"/>
        <w:jc w:val="both"/>
        <w:rPr>
          <w:rFonts w:ascii="Arial" w:eastAsia="Times New Roman" w:hAnsi="Arial" w:cs="Arial"/>
          <w:sz w:val="24"/>
          <w:szCs w:val="24"/>
        </w:rPr>
      </w:pPr>
      <w:r w:rsidRPr="001E64D9">
        <w:rPr>
          <w:rFonts w:ascii="Arial" w:eastAsia="Times New Roman" w:hAnsi="Arial" w:cs="Arial"/>
          <w:sz w:val="24"/>
          <w:szCs w:val="24"/>
        </w:rPr>
        <w:t>R = valor do reajuste;</w:t>
      </w:r>
    </w:p>
    <w:p w14:paraId="00000319" w14:textId="77777777" w:rsidR="00DB2069" w:rsidRPr="001E64D9" w:rsidRDefault="00B0237C" w:rsidP="004947A6">
      <w:pPr>
        <w:spacing w:after="0" w:line="360" w:lineRule="auto"/>
        <w:jc w:val="both"/>
        <w:rPr>
          <w:rFonts w:ascii="Arial" w:eastAsia="Times New Roman" w:hAnsi="Arial" w:cs="Arial"/>
          <w:sz w:val="24"/>
          <w:szCs w:val="24"/>
        </w:rPr>
      </w:pPr>
      <w:r w:rsidRPr="001E64D9">
        <w:rPr>
          <w:rFonts w:ascii="Arial" w:eastAsia="Times New Roman" w:hAnsi="Arial" w:cs="Arial"/>
          <w:sz w:val="24"/>
          <w:szCs w:val="24"/>
        </w:rPr>
        <w:t>I = índice IPCA–E mensal relativo ao mês anterior ao de aniversário do Contrato;</w:t>
      </w:r>
    </w:p>
    <w:p w14:paraId="0000031A" w14:textId="4ACC2894" w:rsidR="00DB2069" w:rsidRPr="001E64D9" w:rsidRDefault="00B0237C" w:rsidP="004947A6">
      <w:pPr>
        <w:rPr>
          <w:rFonts w:ascii="Arial" w:eastAsia="Times New Roman" w:hAnsi="Arial" w:cs="Arial"/>
          <w:sz w:val="24"/>
          <w:szCs w:val="24"/>
        </w:rPr>
      </w:pPr>
      <w:r w:rsidRPr="001E64D9">
        <w:rPr>
          <w:rFonts w:ascii="Arial" w:eastAsia="Times New Roman" w:hAnsi="Arial" w:cs="Arial"/>
          <w:sz w:val="24"/>
          <w:szCs w:val="24"/>
        </w:rPr>
        <w:t xml:space="preserve">Io = índice do IPCA–E mensal relativo ao </w:t>
      </w:r>
      <w:r w:rsidR="004604BF" w:rsidRPr="001E64D9">
        <w:rPr>
          <w:rFonts w:ascii="Arial" w:eastAsia="Times New Roman" w:hAnsi="Arial" w:cs="Arial"/>
          <w:sz w:val="24"/>
          <w:szCs w:val="24"/>
        </w:rPr>
        <w:t xml:space="preserve">mês </w:t>
      </w:r>
      <w:r w:rsidR="00067DC3" w:rsidRPr="001E64D9">
        <w:rPr>
          <w:rFonts w:ascii="Arial" w:eastAsia="Times New Roman" w:hAnsi="Arial" w:cs="Arial"/>
          <w:sz w:val="24"/>
          <w:szCs w:val="24"/>
        </w:rPr>
        <w:t>anterior ao da assinatura do Contrato ou da retirada do instrumento equivalente</w:t>
      </w:r>
      <w:r w:rsidRPr="001E64D9">
        <w:rPr>
          <w:rFonts w:ascii="Arial" w:eastAsia="Times New Roman" w:hAnsi="Arial" w:cs="Arial"/>
          <w:sz w:val="24"/>
          <w:szCs w:val="24"/>
        </w:rPr>
        <w:t>;</w:t>
      </w:r>
    </w:p>
    <w:p w14:paraId="0000031B" w14:textId="77777777"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Po = preço unitário contratual, objeto do reajustamento.</w:t>
      </w:r>
    </w:p>
    <w:p w14:paraId="5114C9BE" w14:textId="5A28F957" w:rsidR="0025752E" w:rsidRPr="001E64D9" w:rsidRDefault="0025752E"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19.3 – Caso o índice previsto neste Edital seja extinto ou de alguma forma não possa mais ser aplicado, será adotado outro índice que reflita a perda do poder aquisitivo da moeda. Neste caso, a variação do índice deverá ser calculada por meio da fórmula consignada no parágrafo anterior.</w:t>
      </w:r>
    </w:p>
    <w:p w14:paraId="00000327" w14:textId="2533E9DE" w:rsidR="00DB2069" w:rsidRPr="001E64D9" w:rsidRDefault="00DB2069" w:rsidP="004947A6">
      <w:pPr>
        <w:spacing w:after="120"/>
        <w:rPr>
          <w:rFonts w:ascii="Arial" w:eastAsia="Times New Roman" w:hAnsi="Arial" w:cs="Arial"/>
          <w:color w:val="FF0000"/>
          <w:sz w:val="24"/>
          <w:szCs w:val="24"/>
        </w:rPr>
      </w:pPr>
    </w:p>
    <w:p w14:paraId="00000329"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20. SANÇÕES ADMINISTRATIVAS</w:t>
      </w:r>
    </w:p>
    <w:p w14:paraId="0000032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20.1 – A recusa da ADJUDICATÁRIA em assinar o termo de contrato ou em retirar o instrumento equivalente dentro do prazo estabelecido caracteriza o descumprimento total das obrigações assumidas, independentemente do disposto no subitem 17.4, sujeitando–a às penalidades previstas no subitem 20.2.</w:t>
      </w:r>
    </w:p>
    <w:p w14:paraId="0000032D" w14:textId="32AE6C4D"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20.2 –</w:t>
      </w:r>
      <w:r w:rsidRPr="001E64D9">
        <w:rPr>
          <w:rFonts w:ascii="Arial" w:eastAsia="Times New Roman" w:hAnsi="Arial" w:cs="Arial"/>
          <w:sz w:val="24"/>
          <w:szCs w:val="24"/>
        </w:rPr>
        <w:t xml:space="preserve"> </w:t>
      </w:r>
      <w:r w:rsidR="009E5C82" w:rsidRPr="001E64D9">
        <w:rPr>
          <w:rFonts w:ascii="Arial" w:eastAsia="Times New Roman" w:hAnsi="Arial" w:cs="Arial"/>
          <w:sz w:val="24"/>
          <w:szCs w:val="24"/>
        </w:rPr>
        <w:t>Pelo descumprimento total ou parcial do Contrato</w:t>
      </w:r>
      <w:r w:rsidRPr="001E64D9">
        <w:rPr>
          <w:rFonts w:ascii="Arial" w:eastAsia="Times New Roman" w:hAnsi="Arial" w:cs="Arial"/>
          <w:sz w:val="24"/>
          <w:szCs w:val="24"/>
        </w:rPr>
        <w:t>,</w:t>
      </w:r>
      <w:r w:rsidR="004347A9" w:rsidRPr="001E64D9">
        <w:rPr>
          <w:rFonts w:ascii="Arial" w:eastAsia="Times New Roman" w:hAnsi="Arial" w:cs="Arial"/>
          <w:sz w:val="24"/>
          <w:szCs w:val="24"/>
        </w:rPr>
        <w:t xml:space="preserve"> a MULTIRIO</w:t>
      </w:r>
      <w:r w:rsidRPr="001E64D9">
        <w:rPr>
          <w:rFonts w:ascii="Arial" w:eastAsia="Times New Roman" w:hAnsi="Arial" w:cs="Arial"/>
          <w:sz w:val="24"/>
          <w:szCs w:val="24"/>
        </w:rPr>
        <w:t xml:space="preserve"> poderá</w:t>
      </w:r>
      <w:r w:rsidR="004347A9" w:rsidRPr="001E64D9">
        <w:rPr>
          <w:rFonts w:ascii="Arial" w:eastAsia="Times New Roman" w:hAnsi="Arial" w:cs="Arial"/>
          <w:sz w:val="24"/>
          <w:szCs w:val="24"/>
        </w:rPr>
        <w:t>,</w:t>
      </w:r>
      <w:r w:rsidRPr="001E64D9">
        <w:rPr>
          <w:rFonts w:ascii="Arial" w:eastAsia="Times New Roman" w:hAnsi="Arial" w:cs="Arial"/>
          <w:sz w:val="24"/>
          <w:szCs w:val="24"/>
        </w:rPr>
        <w:t xml:space="preserve"> </w:t>
      </w:r>
      <w:r w:rsidR="004347A9" w:rsidRPr="001E64D9">
        <w:rPr>
          <w:rFonts w:ascii="Arial" w:eastAsia="Times New Roman" w:hAnsi="Arial" w:cs="Arial"/>
          <w:sz w:val="24"/>
          <w:szCs w:val="24"/>
        </w:rPr>
        <w:t>sem prejuízo da responsabilidade civil e criminal que couber</w:t>
      </w:r>
      <w:r w:rsidRPr="001E64D9">
        <w:rPr>
          <w:rFonts w:ascii="Arial" w:eastAsia="Times New Roman" w:hAnsi="Arial" w:cs="Arial"/>
          <w:sz w:val="24"/>
          <w:szCs w:val="24"/>
        </w:rPr>
        <w:t xml:space="preserve">, </w:t>
      </w:r>
      <w:r w:rsidR="004347A9" w:rsidRPr="001E64D9">
        <w:rPr>
          <w:rFonts w:ascii="Arial" w:eastAsia="Times New Roman" w:hAnsi="Arial" w:cs="Arial"/>
          <w:sz w:val="24"/>
          <w:szCs w:val="24"/>
        </w:rPr>
        <w:t xml:space="preserve"> aplicar </w:t>
      </w:r>
      <w:r w:rsidRPr="001E64D9">
        <w:rPr>
          <w:rFonts w:ascii="Arial" w:eastAsia="Times New Roman" w:hAnsi="Arial" w:cs="Arial"/>
          <w:sz w:val="24"/>
          <w:szCs w:val="24"/>
        </w:rPr>
        <w:t xml:space="preserve">as seguintes sanções, </w:t>
      </w:r>
      <w:r w:rsidR="004347A9" w:rsidRPr="001E64D9">
        <w:rPr>
          <w:rFonts w:ascii="Arial" w:eastAsia="Times New Roman" w:hAnsi="Arial" w:cs="Arial"/>
          <w:sz w:val="24"/>
          <w:szCs w:val="24"/>
        </w:rPr>
        <w:t>previstas no</w:t>
      </w:r>
      <w:r w:rsidRPr="001E64D9">
        <w:rPr>
          <w:rFonts w:ascii="Arial" w:eastAsia="Times New Roman" w:hAnsi="Arial" w:cs="Arial"/>
          <w:sz w:val="24"/>
          <w:szCs w:val="24"/>
        </w:rPr>
        <w:t xml:space="preserve"> art. 82 da Lei Federal n° 13.303/2016,</w:t>
      </w:r>
      <w:r w:rsidR="004347A9" w:rsidRPr="001E64D9">
        <w:rPr>
          <w:rFonts w:ascii="Arial" w:eastAsia="Times New Roman" w:hAnsi="Arial" w:cs="Arial"/>
          <w:sz w:val="24"/>
          <w:szCs w:val="24"/>
        </w:rPr>
        <w:t xml:space="preserve"> no art.</w:t>
      </w:r>
      <w:r w:rsidRPr="001E64D9">
        <w:rPr>
          <w:rFonts w:ascii="Arial" w:eastAsia="Times New Roman" w:hAnsi="Arial" w:cs="Arial"/>
          <w:sz w:val="24"/>
          <w:szCs w:val="24"/>
        </w:rPr>
        <w:t xml:space="preserve"> 94 do Decreto Municipal n°. 44.698/2018</w:t>
      </w:r>
      <w:r w:rsidR="004347A9" w:rsidRPr="001E64D9">
        <w:rPr>
          <w:rFonts w:ascii="Arial" w:eastAsia="Times New Roman" w:hAnsi="Arial" w:cs="Arial"/>
          <w:sz w:val="24"/>
          <w:szCs w:val="24"/>
        </w:rPr>
        <w:t xml:space="preserve"> </w:t>
      </w:r>
      <w:r w:rsidRPr="001E64D9">
        <w:rPr>
          <w:rFonts w:ascii="Arial" w:eastAsia="Times New Roman" w:hAnsi="Arial" w:cs="Arial"/>
          <w:sz w:val="24"/>
          <w:szCs w:val="24"/>
        </w:rPr>
        <w:t xml:space="preserve">e </w:t>
      </w:r>
      <w:r w:rsidR="004347A9" w:rsidRPr="001E64D9">
        <w:rPr>
          <w:rFonts w:ascii="Arial" w:eastAsia="Times New Roman" w:hAnsi="Arial" w:cs="Arial"/>
          <w:sz w:val="24"/>
          <w:szCs w:val="24"/>
        </w:rPr>
        <w:t xml:space="preserve">no </w:t>
      </w:r>
      <w:r w:rsidRPr="001E64D9">
        <w:rPr>
          <w:rFonts w:ascii="Arial" w:eastAsia="Times New Roman" w:hAnsi="Arial" w:cs="Arial"/>
          <w:sz w:val="24"/>
          <w:szCs w:val="24"/>
        </w:rPr>
        <w:t>art. 589 do Regulamento Geral do Código de Administração Financeira e Contabilidade Pública do Município do Rio de Janeiro – RGCAF:</w:t>
      </w:r>
    </w:p>
    <w:p w14:paraId="0000032E" w14:textId="77777777" w:rsidR="00DB2069" w:rsidRPr="001E64D9" w:rsidRDefault="00B0237C" w:rsidP="004947A6">
      <w:pPr>
        <w:spacing w:after="100" w:afterAutospacing="1" w:line="360" w:lineRule="auto"/>
        <w:jc w:val="both"/>
        <w:rPr>
          <w:rFonts w:ascii="Arial" w:eastAsia="Times New Roman" w:hAnsi="Arial" w:cs="Arial"/>
          <w:b/>
          <w:bCs/>
          <w:sz w:val="24"/>
          <w:szCs w:val="24"/>
        </w:rPr>
      </w:pPr>
      <w:r w:rsidRPr="001E64D9">
        <w:rPr>
          <w:rFonts w:ascii="Arial" w:eastAsia="Times New Roman" w:hAnsi="Arial" w:cs="Arial"/>
          <w:b/>
          <w:bCs/>
          <w:sz w:val="24"/>
          <w:szCs w:val="24"/>
        </w:rPr>
        <w:t>a) Advertência;</w:t>
      </w:r>
    </w:p>
    <w:p w14:paraId="0000032F" w14:textId="77777777" w:rsidR="00DB2069" w:rsidRPr="001E64D9" w:rsidRDefault="00B0237C" w:rsidP="004947A6">
      <w:pPr>
        <w:spacing w:after="100" w:afterAutospacing="1" w:line="360" w:lineRule="auto"/>
        <w:jc w:val="both"/>
        <w:rPr>
          <w:rFonts w:ascii="Arial" w:eastAsia="Times New Roman" w:hAnsi="Arial" w:cs="Arial"/>
          <w:b/>
          <w:bCs/>
          <w:sz w:val="24"/>
          <w:szCs w:val="24"/>
        </w:rPr>
      </w:pPr>
      <w:r w:rsidRPr="001E64D9">
        <w:rPr>
          <w:rFonts w:ascii="Arial" w:eastAsia="Times New Roman" w:hAnsi="Arial" w:cs="Arial"/>
          <w:b/>
          <w:bCs/>
          <w:sz w:val="24"/>
          <w:szCs w:val="24"/>
        </w:rPr>
        <w:t>b) Multa;</w:t>
      </w:r>
    </w:p>
    <w:p w14:paraId="00000330" w14:textId="3364668C" w:rsidR="00DB2069" w:rsidRPr="001E64D9" w:rsidRDefault="00B0237C" w:rsidP="004947A6">
      <w:pPr>
        <w:spacing w:after="100" w:afterAutospacing="1" w:line="360" w:lineRule="auto"/>
        <w:jc w:val="both"/>
        <w:rPr>
          <w:rFonts w:ascii="Arial" w:eastAsia="Times New Roman" w:hAnsi="Arial" w:cs="Arial"/>
          <w:b/>
          <w:bCs/>
          <w:sz w:val="24"/>
          <w:szCs w:val="24"/>
        </w:rPr>
      </w:pPr>
      <w:r w:rsidRPr="001E64D9">
        <w:rPr>
          <w:rFonts w:ascii="Arial" w:eastAsia="Times New Roman" w:hAnsi="Arial" w:cs="Arial"/>
          <w:b/>
          <w:bCs/>
          <w:sz w:val="24"/>
          <w:szCs w:val="24"/>
        </w:rPr>
        <w:t xml:space="preserve">c) </w:t>
      </w:r>
      <w:r w:rsidR="00A10A1E" w:rsidRPr="001E64D9">
        <w:rPr>
          <w:rFonts w:ascii="Arial" w:eastAsia="Times New Roman" w:hAnsi="Arial" w:cs="Arial"/>
          <w:b/>
          <w:bCs/>
          <w:sz w:val="24"/>
          <w:szCs w:val="24"/>
        </w:rPr>
        <w:t>Suspensão temporária de participação em licitação e i</w:t>
      </w:r>
      <w:r w:rsidRPr="001E64D9">
        <w:rPr>
          <w:rFonts w:ascii="Arial" w:eastAsia="Times New Roman" w:hAnsi="Arial" w:cs="Arial"/>
          <w:b/>
          <w:bCs/>
          <w:sz w:val="24"/>
          <w:szCs w:val="24"/>
        </w:rPr>
        <w:t xml:space="preserve">mpedimento </w:t>
      </w:r>
      <w:r w:rsidR="00A10A1E" w:rsidRPr="001E64D9">
        <w:rPr>
          <w:rFonts w:ascii="Arial" w:eastAsia="Times New Roman" w:hAnsi="Arial" w:cs="Arial"/>
          <w:b/>
          <w:bCs/>
          <w:sz w:val="24"/>
          <w:szCs w:val="24"/>
        </w:rPr>
        <w:t>d</w:t>
      </w:r>
      <w:r w:rsidRPr="001E64D9">
        <w:rPr>
          <w:rFonts w:ascii="Arial" w:eastAsia="Times New Roman" w:hAnsi="Arial" w:cs="Arial"/>
          <w:b/>
          <w:bCs/>
          <w:sz w:val="24"/>
          <w:szCs w:val="24"/>
        </w:rPr>
        <w:t>e contratar</w:t>
      </w:r>
      <w:del w:id="22"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b/>
          <w:bCs/>
          <w:sz w:val="24"/>
          <w:szCs w:val="24"/>
        </w:rPr>
        <w:t xml:space="preserve"> com </w:t>
      </w:r>
      <w:r w:rsidR="00A10A1E" w:rsidRPr="001E64D9">
        <w:rPr>
          <w:rFonts w:ascii="Arial" w:eastAsia="Times New Roman" w:hAnsi="Arial" w:cs="Arial"/>
          <w:b/>
          <w:bCs/>
          <w:sz w:val="24"/>
          <w:szCs w:val="24"/>
        </w:rPr>
        <w:t xml:space="preserve">a </w:t>
      </w:r>
      <w:r w:rsidR="00A060B7" w:rsidRPr="001E64D9">
        <w:rPr>
          <w:rFonts w:ascii="Arial" w:eastAsia="Times New Roman" w:hAnsi="Arial" w:cs="Arial"/>
          <w:b/>
          <w:bCs/>
          <w:color w:val="000000"/>
          <w:sz w:val="24"/>
          <w:szCs w:val="24"/>
        </w:rPr>
        <w:t xml:space="preserve"> MULTIRIO</w:t>
      </w:r>
      <w:r w:rsidR="00A060B7" w:rsidRPr="001E64D9">
        <w:rPr>
          <w:rFonts w:ascii="Arial" w:eastAsia="Times New Roman" w:hAnsi="Arial" w:cs="Arial"/>
          <w:b/>
          <w:bCs/>
          <w:sz w:val="24"/>
          <w:szCs w:val="24"/>
        </w:rPr>
        <w:t xml:space="preserve"> - </w:t>
      </w:r>
      <w:r w:rsidR="00A10A1E" w:rsidRPr="001E64D9">
        <w:rPr>
          <w:rFonts w:ascii="Arial" w:eastAsia="Times New Roman" w:hAnsi="Arial" w:cs="Arial"/>
          <w:b/>
          <w:bCs/>
          <w:sz w:val="24"/>
          <w:szCs w:val="24"/>
        </w:rPr>
        <w:t>Empresa Municipal de Multimeios Ltda.</w:t>
      </w:r>
      <w:r w:rsidRPr="001E64D9">
        <w:rPr>
          <w:rFonts w:ascii="Arial" w:eastAsia="Times New Roman" w:hAnsi="Arial" w:cs="Arial"/>
          <w:b/>
          <w:bCs/>
          <w:sz w:val="24"/>
          <w:szCs w:val="24"/>
        </w:rPr>
        <w:t xml:space="preserve">, </w:t>
      </w:r>
      <w:r w:rsidR="00A259A2" w:rsidRPr="001E64D9">
        <w:rPr>
          <w:rFonts w:ascii="Arial" w:eastAsia="Times New Roman" w:hAnsi="Arial" w:cs="Arial"/>
          <w:b/>
          <w:bCs/>
          <w:sz w:val="24"/>
          <w:szCs w:val="24"/>
        </w:rPr>
        <w:t>pelo prazo de até 2 (dois) anos.</w:t>
      </w:r>
      <w:r w:rsidRPr="001E64D9">
        <w:rPr>
          <w:rFonts w:ascii="Arial" w:eastAsia="Times New Roman" w:hAnsi="Arial" w:cs="Arial"/>
          <w:b/>
          <w:bCs/>
          <w:sz w:val="24"/>
          <w:szCs w:val="24"/>
        </w:rPr>
        <w:t xml:space="preserve"> </w:t>
      </w:r>
    </w:p>
    <w:p w14:paraId="00000331" w14:textId="19564793" w:rsidR="00DB2069" w:rsidRPr="001E64D9" w:rsidRDefault="00B0237C" w:rsidP="004947A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20.3 – O procedimento de aplicação de sanções deverá observar o disposto </w:t>
      </w:r>
      <w:r w:rsidR="004347A9" w:rsidRPr="001E64D9">
        <w:rPr>
          <w:rFonts w:ascii="Arial" w:eastAsia="Times New Roman" w:hAnsi="Arial" w:cs="Arial"/>
          <w:color w:val="000000"/>
          <w:sz w:val="24"/>
          <w:szCs w:val="24"/>
        </w:rPr>
        <w:t>no Regulamento de Licitações e Contratos da MULTIRIO.</w:t>
      </w:r>
      <w:r w:rsidRPr="001E64D9">
        <w:rPr>
          <w:rFonts w:ascii="Arial" w:eastAsia="Times New Roman" w:hAnsi="Arial" w:cs="Arial"/>
          <w:color w:val="000000"/>
          <w:sz w:val="24"/>
          <w:szCs w:val="24"/>
        </w:rPr>
        <w:t xml:space="preserve">  </w:t>
      </w:r>
    </w:p>
    <w:p w14:paraId="00000335" w14:textId="6D6F6F8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20.4 – A aplicação da sanção prevista na alínea “b” observará os seguintes parâmetros:</w:t>
      </w:r>
    </w:p>
    <w:p w14:paraId="552C4EEB" w14:textId="38F4AE8C" w:rsidR="00B71C01" w:rsidRPr="001E64D9" w:rsidRDefault="004347A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20.4.1 – 0,1% (um décimo por cento) até 0,2% (dois décimos por cento) por dia útil sobre o valor da parcela</w:t>
      </w:r>
      <w:del w:id="23" w:author="FERNANDA ALBUQUERQUE DA SILVA OLIVA" w:date="2025-02-26T13:47:00Z" w16du:dateUtc="2025-02-26T16:47:00Z">
        <w:r w:rsidR="00C131A5" w:rsidRPr="001E64D9">
          <w:rPr>
            <w:rFonts w:ascii="Arial" w:hAnsi="Arial" w:cs="Arial"/>
            <w:sz w:val="24"/>
            <w:szCs w:val="24"/>
          </w:rPr>
          <w:delText>/</w:delText>
        </w:r>
      </w:del>
      <w:ins w:id="24" w:author="FERNANDA ALBUQUERQUE DA SILVA OLIVA" w:date="2025-02-26T13:47:00Z" w16du:dateUtc="2025-02-26T16:47:00Z">
        <w:r w:rsidRPr="001E64D9">
          <w:rPr>
            <w:rFonts w:ascii="Arial" w:eastAsia="Times New Roman" w:hAnsi="Arial" w:cs="Arial"/>
            <w:color w:val="000000"/>
            <w:sz w:val="24"/>
            <w:szCs w:val="24"/>
          </w:rPr>
          <w:t xml:space="preserve"> </w:t>
        </w:r>
        <w:r w:rsidR="00B71C01" w:rsidRPr="001E64D9">
          <w:rPr>
            <w:rFonts w:ascii="Arial" w:eastAsia="Times New Roman" w:hAnsi="Arial" w:cs="Arial"/>
            <w:color w:val="000000"/>
            <w:sz w:val="24"/>
            <w:szCs w:val="24"/>
          </w:rPr>
          <w:t xml:space="preserve">/ </w:t>
        </w:r>
      </w:ins>
      <w:r w:rsidR="00B71C01" w:rsidRPr="001E64D9">
        <w:rPr>
          <w:rFonts w:ascii="Arial" w:eastAsia="Times New Roman" w:hAnsi="Arial" w:cs="Arial"/>
          <w:color w:val="000000"/>
          <w:sz w:val="24"/>
          <w:szCs w:val="24"/>
        </w:rPr>
        <w:t xml:space="preserve">etapa </w:t>
      </w:r>
      <w:r w:rsidRPr="001E64D9">
        <w:rPr>
          <w:rFonts w:ascii="Arial" w:eastAsia="Times New Roman" w:hAnsi="Arial" w:cs="Arial"/>
          <w:color w:val="000000"/>
          <w:sz w:val="24"/>
          <w:szCs w:val="24"/>
        </w:rPr>
        <w:t>em atraso do Contrato</w:t>
      </w:r>
      <w:r w:rsidR="00B71C01" w:rsidRPr="001E64D9">
        <w:rPr>
          <w:rFonts w:ascii="Arial" w:eastAsia="Times New Roman" w:hAnsi="Arial" w:cs="Arial"/>
          <w:color w:val="000000"/>
          <w:sz w:val="24"/>
          <w:szCs w:val="24"/>
        </w:rPr>
        <w:t>, nos primeiros</w:t>
      </w:r>
      <w:r w:rsidRPr="001E64D9">
        <w:rPr>
          <w:rFonts w:ascii="Arial" w:eastAsia="Times New Roman" w:hAnsi="Arial" w:cs="Arial"/>
          <w:color w:val="000000"/>
          <w:sz w:val="24"/>
          <w:szCs w:val="24"/>
        </w:rPr>
        <w:t xml:space="preserve"> 15 (quinze) dias</w:t>
      </w:r>
      <w:r w:rsidR="00B71C01" w:rsidRPr="001E64D9">
        <w:rPr>
          <w:rFonts w:ascii="Arial" w:eastAsia="Times New Roman" w:hAnsi="Arial" w:cs="Arial"/>
          <w:color w:val="000000"/>
          <w:sz w:val="24"/>
          <w:szCs w:val="24"/>
        </w:rPr>
        <w:t xml:space="preserve"> de atraso</w:t>
      </w:r>
      <w:r w:rsidRPr="001E64D9">
        <w:rPr>
          <w:rFonts w:ascii="Arial" w:eastAsia="Times New Roman" w:hAnsi="Arial" w:cs="Arial"/>
          <w:color w:val="000000"/>
          <w:sz w:val="24"/>
          <w:szCs w:val="24"/>
        </w:rPr>
        <w:t xml:space="preserve">. </w:t>
      </w:r>
    </w:p>
    <w:p w14:paraId="5891FCA1" w14:textId="2C825934" w:rsidR="004347A9" w:rsidRPr="001E64D9" w:rsidRDefault="004347A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736A91"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.2 – 0,</w:t>
      </w:r>
      <w:r w:rsidR="00B71C01" w:rsidRPr="001E64D9">
        <w:rPr>
          <w:rFonts w:ascii="Arial" w:eastAsia="Times New Roman" w:hAnsi="Arial" w:cs="Arial"/>
          <w:color w:val="000000"/>
          <w:sz w:val="24"/>
          <w:szCs w:val="24"/>
        </w:rPr>
        <w:t>3</w:t>
      </w:r>
      <w:r w:rsidRPr="001E64D9">
        <w:rPr>
          <w:rFonts w:ascii="Arial" w:eastAsia="Times New Roman" w:hAnsi="Arial" w:cs="Arial"/>
          <w:color w:val="000000"/>
          <w:sz w:val="24"/>
          <w:szCs w:val="24"/>
        </w:rPr>
        <w:t>% (</w:t>
      </w:r>
      <w:r w:rsidR="00B71C01" w:rsidRPr="001E64D9">
        <w:rPr>
          <w:rFonts w:ascii="Arial" w:eastAsia="Times New Roman" w:hAnsi="Arial" w:cs="Arial"/>
          <w:color w:val="000000"/>
          <w:sz w:val="24"/>
          <w:szCs w:val="24"/>
        </w:rPr>
        <w:t>três décimos</w:t>
      </w:r>
      <w:r w:rsidRPr="001E64D9">
        <w:rPr>
          <w:rFonts w:ascii="Arial" w:eastAsia="Times New Roman" w:hAnsi="Arial" w:cs="Arial"/>
          <w:color w:val="000000"/>
          <w:sz w:val="24"/>
          <w:szCs w:val="24"/>
        </w:rPr>
        <w:t xml:space="preserve"> por cento) até </w:t>
      </w:r>
      <w:r w:rsidR="00B71C01" w:rsidRPr="001E64D9">
        <w:rPr>
          <w:rFonts w:ascii="Arial" w:eastAsia="Times New Roman" w:hAnsi="Arial" w:cs="Arial"/>
          <w:color w:val="000000"/>
          <w:sz w:val="24"/>
          <w:szCs w:val="24"/>
        </w:rPr>
        <w:t>0,4</w:t>
      </w:r>
      <w:r w:rsidRPr="001E64D9">
        <w:rPr>
          <w:rFonts w:ascii="Arial" w:eastAsia="Times New Roman" w:hAnsi="Arial" w:cs="Arial"/>
          <w:color w:val="000000"/>
          <w:sz w:val="24"/>
          <w:szCs w:val="24"/>
        </w:rPr>
        <w:t>% (</w:t>
      </w:r>
      <w:r w:rsidR="00B71C01" w:rsidRPr="001E64D9">
        <w:rPr>
          <w:rFonts w:ascii="Arial" w:eastAsia="Times New Roman" w:hAnsi="Arial" w:cs="Arial"/>
          <w:color w:val="000000"/>
          <w:sz w:val="24"/>
          <w:szCs w:val="24"/>
        </w:rPr>
        <w:t>quatro décimos</w:t>
      </w:r>
      <w:r w:rsidRPr="001E64D9">
        <w:rPr>
          <w:rFonts w:ascii="Arial" w:eastAsia="Times New Roman" w:hAnsi="Arial" w:cs="Arial"/>
          <w:color w:val="000000"/>
          <w:sz w:val="24"/>
          <w:szCs w:val="24"/>
        </w:rPr>
        <w:t xml:space="preserve"> por cento) </w:t>
      </w:r>
      <w:r w:rsidR="00B71C01" w:rsidRPr="001E64D9">
        <w:rPr>
          <w:rFonts w:ascii="Arial" w:eastAsia="Times New Roman" w:hAnsi="Arial" w:cs="Arial"/>
          <w:color w:val="000000"/>
          <w:sz w:val="24"/>
          <w:szCs w:val="24"/>
        </w:rPr>
        <w:t xml:space="preserve">por dia útil sobre o valor da parcela / etapa em atraso do Contrato, a partir do 16° (décimo sexto) dia útil de atraso. </w:t>
      </w:r>
    </w:p>
    <w:p w14:paraId="4459E7ED" w14:textId="09EC49D2" w:rsidR="00F26CD8" w:rsidRPr="001E64D9" w:rsidRDefault="004347A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736A91"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 xml:space="preserve">.3 – </w:t>
      </w:r>
      <w:r w:rsidR="00F26CD8" w:rsidRPr="001E64D9">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4D17F61D" w14:textId="299D928C" w:rsidR="004347A9" w:rsidRPr="001E64D9" w:rsidRDefault="00F26CD8"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20.4.4 - </w:t>
      </w:r>
      <w:r w:rsidR="004347A9" w:rsidRPr="001E64D9">
        <w:rPr>
          <w:rFonts w:ascii="Arial" w:eastAsia="Times New Roman" w:hAnsi="Arial" w:cs="Arial"/>
          <w:color w:val="000000"/>
          <w:sz w:val="24"/>
          <w:szCs w:val="24"/>
        </w:rPr>
        <w:t>0,5% (meio por cento) até 20% (vinte por cento) sobre o valor do Contrato</w:t>
      </w:r>
      <w:r w:rsidRPr="001E64D9">
        <w:rPr>
          <w:rFonts w:ascii="Arial" w:eastAsia="Times New Roman" w:hAnsi="Arial" w:cs="Arial"/>
          <w:color w:val="000000"/>
          <w:sz w:val="24"/>
          <w:szCs w:val="24"/>
        </w:rPr>
        <w:t>,</w:t>
      </w:r>
      <w:r w:rsidR="004347A9"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na hipótese de recusa em assinar o contrato ou retirar o instrumento equivalente.</w:t>
      </w:r>
    </w:p>
    <w:p w14:paraId="1182E83A" w14:textId="2A24EA85" w:rsidR="004347A9" w:rsidRPr="001E64D9" w:rsidRDefault="004347A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736A91"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 xml:space="preserve">.5 –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w:t>
      </w:r>
      <w:r w:rsidR="00F26CD8" w:rsidRPr="001E64D9">
        <w:rPr>
          <w:rFonts w:ascii="Arial" w:eastAsia="Times New Roman" w:hAnsi="Arial" w:cs="Arial"/>
          <w:color w:val="000000"/>
          <w:sz w:val="24"/>
          <w:szCs w:val="24"/>
        </w:rPr>
        <w:t>extinção</w:t>
      </w:r>
      <w:r w:rsidRPr="001E64D9">
        <w:rPr>
          <w:rFonts w:ascii="Arial" w:eastAsia="Times New Roman" w:hAnsi="Arial" w:cs="Arial"/>
          <w:color w:val="000000"/>
          <w:sz w:val="24"/>
          <w:szCs w:val="24"/>
        </w:rPr>
        <w:t xml:space="preserve"> do Contrato</w:t>
      </w:r>
      <w:r w:rsidR="00F26CD8" w:rsidRPr="001E64D9">
        <w:rPr>
          <w:rFonts w:ascii="Arial" w:eastAsia="Times New Roman" w:hAnsi="Arial" w:cs="Arial"/>
          <w:color w:val="000000"/>
          <w:sz w:val="24"/>
          <w:szCs w:val="24"/>
        </w:rPr>
        <w:t xml:space="preserve"> e aplicar multa de 0,5% (meio por cento) até 20% (vinte por cento) sobre o valor do saldo do Contrato</w:t>
      </w:r>
      <w:r w:rsidRPr="001E64D9">
        <w:rPr>
          <w:rFonts w:ascii="Arial" w:eastAsia="Times New Roman" w:hAnsi="Arial" w:cs="Arial"/>
          <w:color w:val="000000"/>
          <w:sz w:val="24"/>
          <w:szCs w:val="24"/>
        </w:rPr>
        <w:t>.</w:t>
      </w:r>
    </w:p>
    <w:p w14:paraId="3E725FD9" w14:textId="2359A29D" w:rsidR="00F26CD8" w:rsidRPr="001E64D9" w:rsidRDefault="00736A91"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160112"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.6 –</w:t>
      </w:r>
      <w:r w:rsidR="00F26CD8" w:rsidRPr="001E64D9">
        <w:rPr>
          <w:rFonts w:ascii="Arial" w:eastAsia="Times New Roman" w:hAnsi="Arial" w:cs="Arial"/>
          <w:color w:val="000000"/>
          <w:sz w:val="24"/>
          <w:szCs w:val="24"/>
        </w:rPr>
        <w:t xml:space="preserve"> 0,2% a 3,2% por dia sobre o valor mensal do Contrato, conforme detalhamento constante das tabelas 1 e 2, abaixo.</w:t>
      </w:r>
      <w:r w:rsidRPr="001E64D9">
        <w:rPr>
          <w:rFonts w:ascii="Arial" w:eastAsia="Times New Roman" w:hAnsi="Arial" w:cs="Arial"/>
          <w:color w:val="000000"/>
          <w:sz w:val="24"/>
          <w:szCs w:val="24"/>
        </w:rPr>
        <w:t xml:space="preserve"> </w:t>
      </w:r>
    </w:p>
    <w:p w14:paraId="387280C9" w14:textId="6D1CE56E" w:rsidR="00736A91" w:rsidRPr="001E64D9" w:rsidRDefault="00F26CD8"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20.4.7 - </w:t>
      </w:r>
      <w:r w:rsidR="00736A91" w:rsidRPr="001E64D9">
        <w:rPr>
          <w:rFonts w:ascii="Arial" w:eastAsia="Times New Roman" w:hAnsi="Arial" w:cs="Arial"/>
          <w:color w:val="000000"/>
          <w:sz w:val="24"/>
          <w:szCs w:val="24"/>
        </w:rPr>
        <w:t>As penalidades de multa decorrentes de fatos diversos serão consideradas independentes entre si.</w:t>
      </w:r>
    </w:p>
    <w:p w14:paraId="406FCEB2" w14:textId="0D12B037" w:rsidR="00736A91" w:rsidRPr="001E64D9" w:rsidRDefault="00736A91"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160112" w:rsidRPr="001E64D9">
        <w:rPr>
          <w:rFonts w:ascii="Arial" w:eastAsia="Times New Roman" w:hAnsi="Arial" w:cs="Arial"/>
          <w:color w:val="000000"/>
          <w:sz w:val="24"/>
          <w:szCs w:val="24"/>
        </w:rPr>
        <w:t>4</w:t>
      </w:r>
      <w:r w:rsidRPr="001E64D9">
        <w:rPr>
          <w:rFonts w:ascii="Arial" w:eastAsia="Times New Roman" w:hAnsi="Arial" w:cs="Arial"/>
          <w:color w:val="000000"/>
          <w:sz w:val="24"/>
          <w:szCs w:val="24"/>
        </w:rPr>
        <w:t>.</w:t>
      </w:r>
      <w:r w:rsidR="00391366">
        <w:rPr>
          <w:rFonts w:ascii="Arial" w:eastAsia="Times New Roman" w:hAnsi="Arial" w:cs="Arial"/>
          <w:color w:val="000000"/>
          <w:sz w:val="24"/>
          <w:szCs w:val="24"/>
        </w:rPr>
        <w:t>8</w:t>
      </w:r>
      <w:r w:rsidRPr="001E64D9">
        <w:rPr>
          <w:rFonts w:ascii="Arial" w:eastAsia="Times New Roman" w:hAnsi="Arial" w:cs="Arial"/>
          <w:color w:val="000000"/>
          <w:sz w:val="24"/>
          <w:szCs w:val="24"/>
        </w:rPr>
        <w:t xml:space="preserve"> – Para efeito de aplicação de multas, às infrações são atribuídos graus, de acordo com as tabelas 1 e 2:</w:t>
      </w:r>
    </w:p>
    <w:p w14:paraId="37BD0654" w14:textId="45D9E128" w:rsidR="00736A91" w:rsidRPr="001E64D9" w:rsidRDefault="00736A91" w:rsidP="004947A6">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173"/>
      </w:tblGrid>
      <w:tr w:rsidR="00736A91" w:rsidRPr="001E64D9" w14:paraId="126F55D3" w14:textId="77777777" w:rsidTr="00274989">
        <w:tc>
          <w:tcPr>
            <w:tcW w:w="923" w:type="dxa"/>
          </w:tcPr>
          <w:p w14:paraId="5D26AD14" w14:textId="35281C4F" w:rsidR="00736A91" w:rsidRPr="001E64D9" w:rsidRDefault="00736A91" w:rsidP="004947A6">
            <w:pP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GRAU</w:t>
            </w:r>
          </w:p>
        </w:tc>
        <w:tc>
          <w:tcPr>
            <w:tcW w:w="5173" w:type="dxa"/>
          </w:tcPr>
          <w:p w14:paraId="2FCACEE1" w14:textId="2B9C310D" w:rsidR="00736A91" w:rsidRPr="001E64D9" w:rsidRDefault="00736A91" w:rsidP="004947A6">
            <w:pP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CORRESPONDÊNCIA</w:t>
            </w:r>
          </w:p>
        </w:tc>
      </w:tr>
      <w:tr w:rsidR="00736A91" w:rsidRPr="001E64D9" w14:paraId="7C9BA16F" w14:textId="77777777" w:rsidTr="00274989">
        <w:tc>
          <w:tcPr>
            <w:tcW w:w="923" w:type="dxa"/>
          </w:tcPr>
          <w:p w14:paraId="543C2916" w14:textId="2B32AFA7" w:rsidR="00736A91" w:rsidRPr="001E64D9" w:rsidRDefault="00736A91"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1</w:t>
            </w:r>
          </w:p>
        </w:tc>
        <w:tc>
          <w:tcPr>
            <w:tcW w:w="5173" w:type="dxa"/>
          </w:tcPr>
          <w:p w14:paraId="23011BFE" w14:textId="68A7E114" w:rsidR="00736A91" w:rsidRPr="001E64D9" w:rsidRDefault="00736A91"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0,2% ao dia sobre o valor mensal do contrato</w:t>
            </w:r>
          </w:p>
        </w:tc>
      </w:tr>
      <w:tr w:rsidR="00736A91" w:rsidRPr="001E64D9" w14:paraId="4A9040E9" w14:textId="77777777" w:rsidTr="00274989">
        <w:tc>
          <w:tcPr>
            <w:tcW w:w="923" w:type="dxa"/>
          </w:tcPr>
          <w:p w14:paraId="798D0812" w14:textId="528954A3" w:rsidR="00736A91" w:rsidRPr="001E64D9" w:rsidRDefault="00736A91"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2</w:t>
            </w:r>
          </w:p>
        </w:tc>
        <w:tc>
          <w:tcPr>
            <w:tcW w:w="5173" w:type="dxa"/>
          </w:tcPr>
          <w:p w14:paraId="327B9858" w14:textId="3D5A8B29" w:rsidR="00736A91" w:rsidRPr="001E64D9" w:rsidRDefault="00736A91"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0,4% ao dia sobre o valor mensal do contrato</w:t>
            </w:r>
          </w:p>
        </w:tc>
      </w:tr>
      <w:tr w:rsidR="00736A91" w:rsidRPr="001E64D9" w14:paraId="48717A36" w14:textId="77777777" w:rsidTr="00274989">
        <w:tc>
          <w:tcPr>
            <w:tcW w:w="923" w:type="dxa"/>
          </w:tcPr>
          <w:p w14:paraId="1B16F56D" w14:textId="7980C92D" w:rsidR="00736A91" w:rsidRPr="001E64D9" w:rsidRDefault="00736A91"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3</w:t>
            </w:r>
          </w:p>
        </w:tc>
        <w:tc>
          <w:tcPr>
            <w:tcW w:w="5173" w:type="dxa"/>
          </w:tcPr>
          <w:p w14:paraId="5AD214B6" w14:textId="039F5031" w:rsidR="00736A91" w:rsidRPr="001E64D9" w:rsidRDefault="00736A91"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0,8% ao dia sobre o valor mensal do contrato</w:t>
            </w:r>
          </w:p>
        </w:tc>
      </w:tr>
      <w:tr w:rsidR="00736A91" w:rsidRPr="001E64D9" w14:paraId="08F3A39C" w14:textId="77777777" w:rsidTr="00274989">
        <w:tc>
          <w:tcPr>
            <w:tcW w:w="923" w:type="dxa"/>
          </w:tcPr>
          <w:p w14:paraId="446A3944" w14:textId="5CB2CCFD" w:rsidR="00736A91" w:rsidRPr="001E64D9" w:rsidRDefault="00736A91"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4</w:t>
            </w:r>
          </w:p>
        </w:tc>
        <w:tc>
          <w:tcPr>
            <w:tcW w:w="5173" w:type="dxa"/>
          </w:tcPr>
          <w:p w14:paraId="3A23C2C4" w14:textId="65EAFACA" w:rsidR="00736A91" w:rsidRPr="001E64D9" w:rsidRDefault="00736A91"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1,6% ao dia sobre o valor mensal do contrato</w:t>
            </w:r>
          </w:p>
        </w:tc>
      </w:tr>
      <w:tr w:rsidR="00736A91" w:rsidRPr="001E64D9" w14:paraId="5578C90B" w14:textId="77777777" w:rsidTr="00274989">
        <w:tc>
          <w:tcPr>
            <w:tcW w:w="923" w:type="dxa"/>
          </w:tcPr>
          <w:p w14:paraId="05D85950" w14:textId="526EF9AC" w:rsidR="00736A91" w:rsidRPr="001E64D9" w:rsidRDefault="00736A91"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5</w:t>
            </w:r>
          </w:p>
        </w:tc>
        <w:tc>
          <w:tcPr>
            <w:tcW w:w="5173" w:type="dxa"/>
          </w:tcPr>
          <w:p w14:paraId="57E70A08" w14:textId="0472D2C8" w:rsidR="00736A91" w:rsidRPr="001E64D9" w:rsidRDefault="00736A91"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3,2% ao dia sobre o valor mensal do contrato</w:t>
            </w:r>
          </w:p>
        </w:tc>
      </w:tr>
    </w:tbl>
    <w:p w14:paraId="1FA7726A" w14:textId="77777777" w:rsidR="00736A91" w:rsidRPr="001E64D9" w:rsidRDefault="00736A91"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338B2AE" w14:textId="01DDF36A" w:rsidR="00736A91" w:rsidRPr="001E64D9" w:rsidRDefault="00736A91"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TABELA 2</w:t>
      </w:r>
    </w:p>
    <w:tbl>
      <w:tblPr>
        <w:tblStyle w:val="Tabelacomgrade"/>
        <w:tblW w:w="10201" w:type="dxa"/>
        <w:tblLook w:val="04A0" w:firstRow="1" w:lastRow="0" w:firstColumn="1" w:lastColumn="0" w:noHBand="0" w:noVBand="1"/>
      </w:tblPr>
      <w:tblGrid>
        <w:gridCol w:w="790"/>
        <w:gridCol w:w="7704"/>
        <w:gridCol w:w="6"/>
        <w:gridCol w:w="1701"/>
      </w:tblGrid>
      <w:tr w:rsidR="004804B8" w:rsidRPr="001E64D9" w14:paraId="1EDFAC4C" w14:textId="77777777" w:rsidTr="004804B8">
        <w:tc>
          <w:tcPr>
            <w:tcW w:w="790" w:type="dxa"/>
          </w:tcPr>
          <w:p w14:paraId="60052AF5" w14:textId="77777777" w:rsidR="004804B8" w:rsidRPr="001E64D9" w:rsidRDefault="004804B8" w:rsidP="004947A6">
            <w:pPr>
              <w:autoSpaceDE w:val="0"/>
              <w:autoSpaceDN w:val="0"/>
              <w:adjustRightInd w:val="0"/>
              <w:spacing w:after="100" w:afterAutospacing="1" w:line="360" w:lineRule="auto"/>
              <w:jc w:val="center"/>
              <w:rPr>
                <w:rFonts w:ascii="Arial" w:hAnsi="Arial" w:cs="Arial"/>
                <w:b/>
                <w:bCs/>
                <w:sz w:val="24"/>
                <w:szCs w:val="24"/>
              </w:rPr>
            </w:pPr>
          </w:p>
        </w:tc>
        <w:tc>
          <w:tcPr>
            <w:tcW w:w="7704" w:type="dxa"/>
          </w:tcPr>
          <w:p w14:paraId="414DF11D" w14:textId="2E819A89" w:rsidR="004804B8" w:rsidRPr="001E64D9" w:rsidRDefault="004804B8" w:rsidP="004947A6">
            <w:pPr>
              <w:autoSpaceDE w:val="0"/>
              <w:autoSpaceDN w:val="0"/>
              <w:adjustRightInd w:val="0"/>
              <w:spacing w:after="100" w:afterAutospacing="1" w:line="360" w:lineRule="auto"/>
              <w:jc w:val="center"/>
              <w:rPr>
                <w:rFonts w:ascii="Arial" w:hAnsi="Arial" w:cs="Arial"/>
                <w:b/>
                <w:bCs/>
                <w:sz w:val="24"/>
                <w:szCs w:val="24"/>
              </w:rPr>
            </w:pPr>
            <w:r>
              <w:rPr>
                <w:rFonts w:ascii="Arial" w:hAnsi="Arial" w:cs="Arial"/>
                <w:b/>
                <w:bCs/>
                <w:sz w:val="24"/>
                <w:szCs w:val="24"/>
              </w:rPr>
              <w:t>INFRAÇÃO</w:t>
            </w:r>
          </w:p>
        </w:tc>
        <w:tc>
          <w:tcPr>
            <w:tcW w:w="1707" w:type="dxa"/>
            <w:gridSpan w:val="2"/>
          </w:tcPr>
          <w:p w14:paraId="6627C5E4" w14:textId="77777777" w:rsidR="004804B8" w:rsidRPr="001E64D9" w:rsidRDefault="004804B8" w:rsidP="004947A6">
            <w:pPr>
              <w:autoSpaceDE w:val="0"/>
              <w:autoSpaceDN w:val="0"/>
              <w:adjustRightInd w:val="0"/>
              <w:spacing w:after="100" w:afterAutospacing="1" w:line="360" w:lineRule="auto"/>
              <w:jc w:val="center"/>
              <w:rPr>
                <w:rFonts w:ascii="Arial" w:hAnsi="Arial" w:cs="Arial"/>
                <w:b/>
                <w:bCs/>
                <w:sz w:val="24"/>
                <w:szCs w:val="24"/>
              </w:rPr>
            </w:pPr>
          </w:p>
        </w:tc>
      </w:tr>
      <w:tr w:rsidR="00736A91" w:rsidRPr="001E64D9" w14:paraId="23151667" w14:textId="2823EB28" w:rsidTr="004804B8">
        <w:tc>
          <w:tcPr>
            <w:tcW w:w="790" w:type="dxa"/>
          </w:tcPr>
          <w:p w14:paraId="3136EC54" w14:textId="2C24C0A8" w:rsidR="00736A91" w:rsidRPr="001E64D9" w:rsidRDefault="000519CB"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ITEM</w:t>
            </w:r>
          </w:p>
        </w:tc>
        <w:tc>
          <w:tcPr>
            <w:tcW w:w="7704" w:type="dxa"/>
          </w:tcPr>
          <w:p w14:paraId="49AF4E04" w14:textId="54F875DD" w:rsidR="00736A91" w:rsidRPr="001E64D9" w:rsidRDefault="000519CB"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DESCRIÇÃO</w:t>
            </w:r>
          </w:p>
        </w:tc>
        <w:tc>
          <w:tcPr>
            <w:tcW w:w="1707" w:type="dxa"/>
            <w:gridSpan w:val="2"/>
          </w:tcPr>
          <w:p w14:paraId="05012EAF" w14:textId="67FE52BF" w:rsidR="00736A91" w:rsidRPr="001E64D9" w:rsidRDefault="000519CB"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GRAU</w:t>
            </w:r>
          </w:p>
        </w:tc>
      </w:tr>
      <w:tr w:rsidR="00736A91" w:rsidRPr="001E64D9" w14:paraId="7FC3D126" w14:textId="19689830" w:rsidTr="004804B8">
        <w:tc>
          <w:tcPr>
            <w:tcW w:w="790" w:type="dxa"/>
          </w:tcPr>
          <w:p w14:paraId="3A5591B6" w14:textId="441041D1" w:rsidR="000519CB"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1</w:t>
            </w:r>
          </w:p>
        </w:tc>
        <w:tc>
          <w:tcPr>
            <w:tcW w:w="7704" w:type="dxa"/>
          </w:tcPr>
          <w:p w14:paraId="69243E73" w14:textId="1618CCB9" w:rsidR="00736A91" w:rsidRPr="001E64D9" w:rsidRDefault="000519CB" w:rsidP="004947A6">
            <w:pPr>
              <w:autoSpaceDE w:val="0"/>
              <w:autoSpaceDN w:val="0"/>
              <w:adjustRightInd w:val="0"/>
              <w:spacing w:after="100" w:afterAutospacing="1" w:line="360" w:lineRule="auto"/>
              <w:jc w:val="both"/>
              <w:rPr>
                <w:rFonts w:ascii="Arial" w:hAnsi="Arial" w:cs="Arial"/>
                <w:sz w:val="24"/>
                <w:szCs w:val="24"/>
              </w:rPr>
            </w:pPr>
            <w:r w:rsidRPr="001E64D9">
              <w:rPr>
                <w:rFonts w:ascii="Arial" w:hAnsi="Arial" w:cs="Arial"/>
                <w:sz w:val="24"/>
                <w:szCs w:val="24"/>
              </w:rPr>
              <w:t>Permitir situação que crie a possibilidade de causar dano físico, lesão corporal ou consequências letais, por ocorrência;</w:t>
            </w:r>
          </w:p>
        </w:tc>
        <w:tc>
          <w:tcPr>
            <w:tcW w:w="1707" w:type="dxa"/>
            <w:gridSpan w:val="2"/>
          </w:tcPr>
          <w:p w14:paraId="5CA32E25" w14:textId="76580960" w:rsidR="00736A91"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05</w:t>
            </w:r>
          </w:p>
        </w:tc>
      </w:tr>
      <w:tr w:rsidR="00736A91" w:rsidRPr="001E64D9" w14:paraId="08138445" w14:textId="7B2E30EE" w:rsidTr="004804B8">
        <w:tc>
          <w:tcPr>
            <w:tcW w:w="790" w:type="dxa"/>
          </w:tcPr>
          <w:p w14:paraId="163B9D70" w14:textId="281A3D8C" w:rsidR="00736A91"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2</w:t>
            </w:r>
          </w:p>
        </w:tc>
        <w:tc>
          <w:tcPr>
            <w:tcW w:w="7704" w:type="dxa"/>
          </w:tcPr>
          <w:p w14:paraId="7E50C3B9" w14:textId="371EAD95" w:rsidR="00736A91" w:rsidRPr="001E64D9" w:rsidRDefault="000519CB" w:rsidP="004947A6">
            <w:pPr>
              <w:autoSpaceDE w:val="0"/>
              <w:autoSpaceDN w:val="0"/>
              <w:adjustRightInd w:val="0"/>
              <w:spacing w:after="100" w:afterAutospacing="1" w:line="360" w:lineRule="auto"/>
              <w:jc w:val="both"/>
              <w:rPr>
                <w:rFonts w:ascii="Arial" w:hAnsi="Arial" w:cs="Arial"/>
                <w:sz w:val="24"/>
                <w:szCs w:val="24"/>
              </w:rPr>
            </w:pPr>
            <w:r w:rsidRPr="001E64D9">
              <w:rPr>
                <w:rFonts w:ascii="Arial" w:hAnsi="Arial" w:cs="Arial"/>
                <w:sz w:val="24"/>
                <w:szCs w:val="24"/>
              </w:rPr>
              <w:t>Suspender ou interromper, salvo motivo de força maior ou caso fortuito, os serviços</w:t>
            </w:r>
            <w:del w:id="25" w:author="FERNANDA ALBUQUERQUE DA SILVA OLIVA" w:date="2025-02-26T13:47:00Z" w16du:dateUtc="2025-02-26T16:47:00Z">
              <w:r w:rsidR="00C131A5" w:rsidRPr="001E64D9">
                <w:rPr>
                  <w:rFonts w:ascii="Arial" w:hAnsi="Arial" w:cs="Arial"/>
                  <w:sz w:val="24"/>
                  <w:szCs w:val="24"/>
                </w:rPr>
                <w:delText>/</w:delText>
              </w:r>
            </w:del>
            <w:ins w:id="26" w:author="FERNANDA ALBUQUERQUE DA SILVA OLIVA" w:date="2025-02-26T13:47:00Z" w16du:dateUtc="2025-02-26T16:47:00Z">
              <w:r w:rsidR="00274989" w:rsidRPr="001E64D9">
                <w:rPr>
                  <w:rFonts w:ascii="Arial" w:hAnsi="Arial" w:cs="Arial"/>
                  <w:sz w:val="24"/>
                  <w:szCs w:val="24"/>
                </w:rPr>
                <w:t xml:space="preserve"> / </w:t>
              </w:r>
            </w:ins>
            <w:r w:rsidR="00274989" w:rsidRPr="001E64D9">
              <w:rPr>
                <w:rFonts w:ascii="Arial" w:hAnsi="Arial" w:cs="Arial"/>
                <w:sz w:val="24"/>
                <w:szCs w:val="24"/>
              </w:rPr>
              <w:t>fornecimentos</w:t>
            </w:r>
            <w:r w:rsidRPr="001E64D9">
              <w:rPr>
                <w:rFonts w:ascii="Arial" w:hAnsi="Arial" w:cs="Arial"/>
                <w:sz w:val="24"/>
                <w:szCs w:val="24"/>
              </w:rPr>
              <w:t xml:space="preserve"> contratuais por dia e por unidade de atendimento;</w:t>
            </w:r>
          </w:p>
        </w:tc>
        <w:tc>
          <w:tcPr>
            <w:tcW w:w="1707" w:type="dxa"/>
            <w:gridSpan w:val="2"/>
          </w:tcPr>
          <w:p w14:paraId="36182574" w14:textId="563184E4" w:rsidR="00736A91"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04</w:t>
            </w:r>
          </w:p>
        </w:tc>
      </w:tr>
      <w:tr w:rsidR="00736A91" w:rsidRPr="001E64D9" w14:paraId="1781262A" w14:textId="5761AAE1" w:rsidTr="004804B8">
        <w:tc>
          <w:tcPr>
            <w:tcW w:w="790" w:type="dxa"/>
          </w:tcPr>
          <w:p w14:paraId="6FC5EF7B" w14:textId="11B7DAEF" w:rsidR="00736A91"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3</w:t>
            </w:r>
          </w:p>
        </w:tc>
        <w:tc>
          <w:tcPr>
            <w:tcW w:w="7704" w:type="dxa"/>
          </w:tcPr>
          <w:p w14:paraId="4B42C5FB" w14:textId="7C7CDACF" w:rsidR="00736A91" w:rsidRPr="001E64D9" w:rsidRDefault="000519CB" w:rsidP="004947A6">
            <w:pPr>
              <w:autoSpaceDE w:val="0"/>
              <w:autoSpaceDN w:val="0"/>
              <w:adjustRightInd w:val="0"/>
              <w:spacing w:after="100" w:afterAutospacing="1" w:line="360" w:lineRule="auto"/>
              <w:jc w:val="both"/>
              <w:rPr>
                <w:rFonts w:ascii="Arial" w:hAnsi="Arial" w:cs="Arial"/>
                <w:sz w:val="24"/>
                <w:szCs w:val="24"/>
              </w:rPr>
            </w:pPr>
            <w:r w:rsidRPr="001E64D9">
              <w:rPr>
                <w:rFonts w:ascii="Arial" w:hAnsi="Arial" w:cs="Arial"/>
                <w:sz w:val="24"/>
                <w:szCs w:val="24"/>
              </w:rPr>
              <w:t>Manter funcionário sem qualificação para executar os serviços</w:t>
            </w:r>
            <w:r w:rsidR="005A3E8C" w:rsidRPr="001E64D9">
              <w:rPr>
                <w:rFonts w:ascii="Arial" w:hAnsi="Arial" w:cs="Arial"/>
                <w:sz w:val="24"/>
                <w:szCs w:val="24"/>
              </w:rPr>
              <w:t xml:space="preserve"> </w:t>
            </w:r>
            <w:r w:rsidRPr="001E64D9">
              <w:rPr>
                <w:rFonts w:ascii="Arial" w:hAnsi="Arial" w:cs="Arial"/>
                <w:sz w:val="24"/>
                <w:szCs w:val="24"/>
              </w:rPr>
              <w:t>contratados, por empregado e por dia;</w:t>
            </w:r>
          </w:p>
        </w:tc>
        <w:tc>
          <w:tcPr>
            <w:tcW w:w="1707" w:type="dxa"/>
            <w:gridSpan w:val="2"/>
          </w:tcPr>
          <w:p w14:paraId="58E56E7A" w14:textId="35FA71E1"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03</w:t>
            </w:r>
          </w:p>
        </w:tc>
      </w:tr>
      <w:tr w:rsidR="00736A91" w:rsidRPr="001E64D9" w14:paraId="6D90B36D" w14:textId="74CC1802" w:rsidTr="004804B8">
        <w:tc>
          <w:tcPr>
            <w:tcW w:w="790" w:type="dxa"/>
          </w:tcPr>
          <w:p w14:paraId="50A1E310" w14:textId="5556C9B5" w:rsidR="00736A91" w:rsidRPr="001E64D9" w:rsidRDefault="000519CB"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4</w:t>
            </w:r>
          </w:p>
        </w:tc>
        <w:tc>
          <w:tcPr>
            <w:tcW w:w="7704" w:type="dxa"/>
          </w:tcPr>
          <w:p w14:paraId="5AA2408E" w14:textId="2EF5F669" w:rsidR="00736A91" w:rsidRPr="001E64D9" w:rsidRDefault="000519CB" w:rsidP="004947A6">
            <w:pPr>
              <w:autoSpaceDE w:val="0"/>
              <w:autoSpaceDN w:val="0"/>
              <w:adjustRightInd w:val="0"/>
              <w:spacing w:after="100" w:afterAutospacing="1" w:line="360" w:lineRule="auto"/>
              <w:jc w:val="both"/>
              <w:rPr>
                <w:rFonts w:ascii="Arial" w:hAnsi="Arial" w:cs="Arial"/>
                <w:sz w:val="24"/>
                <w:szCs w:val="24"/>
              </w:rPr>
            </w:pPr>
            <w:r w:rsidRPr="001E64D9">
              <w:rPr>
                <w:rFonts w:ascii="Arial" w:hAnsi="Arial" w:cs="Arial"/>
                <w:sz w:val="24"/>
                <w:szCs w:val="24"/>
              </w:rPr>
              <w:t xml:space="preserve">Recusar–se a executar serviço </w:t>
            </w:r>
            <w:r w:rsidR="00A4690F" w:rsidRPr="001E64D9">
              <w:rPr>
                <w:rFonts w:ascii="Arial" w:hAnsi="Arial" w:cs="Arial"/>
                <w:sz w:val="24"/>
                <w:szCs w:val="24"/>
              </w:rPr>
              <w:t xml:space="preserve">ou fornecer </w:t>
            </w:r>
            <w:ins w:id="27" w:author="FERNANDA ALBUQUERQUE DA SILVA OLIVA" w:date="2025-02-26T13:47:00Z" w16du:dateUtc="2025-02-26T16:47:00Z">
              <w:r w:rsidR="00A4690F" w:rsidRPr="001E64D9">
                <w:rPr>
                  <w:rFonts w:ascii="Arial" w:hAnsi="Arial" w:cs="Arial"/>
                  <w:sz w:val="24"/>
                  <w:szCs w:val="24"/>
                </w:rPr>
                <w:t xml:space="preserve">o </w:t>
              </w:r>
            </w:ins>
            <w:r w:rsidR="00A4690F" w:rsidRPr="001E64D9">
              <w:rPr>
                <w:rFonts w:ascii="Arial" w:hAnsi="Arial" w:cs="Arial"/>
                <w:sz w:val="24"/>
                <w:szCs w:val="24"/>
              </w:rPr>
              <w:t xml:space="preserve">bem </w:t>
            </w:r>
            <w:r w:rsidRPr="001E64D9">
              <w:rPr>
                <w:rFonts w:ascii="Arial" w:hAnsi="Arial" w:cs="Arial"/>
                <w:sz w:val="24"/>
                <w:szCs w:val="24"/>
              </w:rPr>
              <w:t>determinado pela fiscalização,</w:t>
            </w:r>
            <w:r w:rsidR="00160112" w:rsidRPr="001E64D9">
              <w:rPr>
                <w:rFonts w:ascii="Arial" w:hAnsi="Arial" w:cs="Arial"/>
                <w:sz w:val="24"/>
                <w:szCs w:val="24"/>
              </w:rPr>
              <w:t xml:space="preserve"> </w:t>
            </w:r>
            <w:r w:rsidRPr="001E64D9">
              <w:rPr>
                <w:rFonts w:ascii="Arial" w:hAnsi="Arial" w:cs="Arial"/>
                <w:sz w:val="24"/>
                <w:szCs w:val="24"/>
              </w:rPr>
              <w:t>por serviço</w:t>
            </w:r>
            <w:del w:id="28" w:author="FERNANDA ALBUQUERQUE DA SILVA OLIVA" w:date="2025-02-26T13:47:00Z" w16du:dateUtc="2025-02-26T16:47:00Z">
              <w:r w:rsidR="00C131A5" w:rsidRPr="001E64D9">
                <w:rPr>
                  <w:rFonts w:ascii="Arial" w:hAnsi="Arial" w:cs="Arial"/>
                  <w:sz w:val="24"/>
                  <w:szCs w:val="24"/>
                </w:rPr>
                <w:delText>/</w:delText>
              </w:r>
            </w:del>
            <w:ins w:id="29" w:author="FERNANDA ALBUQUERQUE DA SILVA OLIVA" w:date="2025-02-26T13:47:00Z" w16du:dateUtc="2025-02-26T16:47:00Z">
              <w:r w:rsidR="00274989" w:rsidRPr="001E64D9">
                <w:rPr>
                  <w:rFonts w:ascii="Arial" w:hAnsi="Arial" w:cs="Arial"/>
                  <w:sz w:val="24"/>
                  <w:szCs w:val="24"/>
                </w:rPr>
                <w:t xml:space="preserve"> / </w:t>
              </w:r>
            </w:ins>
            <w:r w:rsidR="00274989" w:rsidRPr="001E64D9">
              <w:rPr>
                <w:rFonts w:ascii="Arial" w:hAnsi="Arial" w:cs="Arial"/>
                <w:sz w:val="24"/>
                <w:szCs w:val="24"/>
              </w:rPr>
              <w:t>bem</w:t>
            </w:r>
            <w:r w:rsidRPr="001E64D9">
              <w:rPr>
                <w:rFonts w:ascii="Arial" w:hAnsi="Arial" w:cs="Arial"/>
                <w:sz w:val="24"/>
                <w:szCs w:val="24"/>
              </w:rPr>
              <w:t xml:space="preserve"> e por dia;</w:t>
            </w:r>
          </w:p>
        </w:tc>
        <w:tc>
          <w:tcPr>
            <w:tcW w:w="1707" w:type="dxa"/>
            <w:gridSpan w:val="2"/>
          </w:tcPr>
          <w:p w14:paraId="54C1EED3" w14:textId="7B0DC0A6"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02</w:t>
            </w:r>
          </w:p>
        </w:tc>
      </w:tr>
      <w:tr w:rsidR="00160112" w:rsidRPr="001E64D9" w14:paraId="371277C6" w14:textId="5623DA9E" w:rsidTr="004804B8">
        <w:tc>
          <w:tcPr>
            <w:tcW w:w="8494" w:type="dxa"/>
            <w:gridSpan w:val="2"/>
          </w:tcPr>
          <w:p w14:paraId="603C1BFE" w14:textId="10A0A11E" w:rsidR="00160112" w:rsidRPr="001E64D9" w:rsidRDefault="00160112" w:rsidP="004947A6">
            <w:pPr>
              <w:autoSpaceDE w:val="0"/>
              <w:autoSpaceDN w:val="0"/>
              <w:adjustRightInd w:val="0"/>
              <w:spacing w:after="100" w:afterAutospacing="1" w:line="360" w:lineRule="auto"/>
              <w:rPr>
                <w:rFonts w:ascii="Arial" w:hAnsi="Arial" w:cs="Arial"/>
                <w:b/>
                <w:bCs/>
                <w:sz w:val="24"/>
                <w:szCs w:val="24"/>
              </w:rPr>
            </w:pPr>
            <w:r w:rsidRPr="001E64D9">
              <w:rPr>
                <w:rFonts w:ascii="Arial" w:hAnsi="Arial" w:cs="Arial"/>
                <w:sz w:val="24"/>
                <w:szCs w:val="24"/>
              </w:rPr>
              <w:t>Para os itens a seguir, deixar de:</w:t>
            </w:r>
          </w:p>
        </w:tc>
        <w:tc>
          <w:tcPr>
            <w:tcW w:w="1707" w:type="dxa"/>
            <w:gridSpan w:val="2"/>
            <w:tcBorders>
              <w:top w:val="single" w:sz="4" w:space="0" w:color="000000"/>
              <w:left w:val="nil"/>
              <w:bottom w:val="single" w:sz="4" w:space="0" w:color="000000"/>
              <w:right w:val="single" w:sz="4" w:space="0" w:color="000000"/>
            </w:tcBorders>
            <w:cellDel w:id="30" w:author="FERNANDA ALBUQUERQUE DA SILVA OLIVA" w:date="2025-02-26T13:47:00Z"/>
          </w:tcPr>
          <w:p w14:paraId="4BA3D5AD" w14:textId="77777777" w:rsidR="00672548" w:rsidRPr="001E64D9" w:rsidRDefault="00672548" w:rsidP="004947A6">
            <w:pPr>
              <w:rPr>
                <w:rFonts w:ascii="Arial" w:eastAsia="Times New Roman" w:hAnsi="Arial" w:cs="Arial"/>
                <w:color w:val="000000"/>
                <w:kern w:val="2"/>
                <w:sz w:val="24"/>
                <w:szCs w:val="24"/>
                <w14:ligatures w14:val="standardContextual"/>
              </w:rPr>
            </w:pPr>
          </w:p>
        </w:tc>
      </w:tr>
      <w:tr w:rsidR="00736A91" w:rsidRPr="001E64D9" w14:paraId="6E98DB0F" w14:textId="7D0AD86E" w:rsidTr="004804B8">
        <w:tc>
          <w:tcPr>
            <w:tcW w:w="790" w:type="dxa"/>
          </w:tcPr>
          <w:p w14:paraId="5A89AC03" w14:textId="71424DAD"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5</w:t>
            </w:r>
          </w:p>
        </w:tc>
        <w:tc>
          <w:tcPr>
            <w:tcW w:w="7704" w:type="dxa"/>
          </w:tcPr>
          <w:p w14:paraId="69D109EA" w14:textId="30609A69" w:rsidR="00736A91" w:rsidRPr="001E64D9" w:rsidRDefault="00160112" w:rsidP="004947A6">
            <w:pPr>
              <w:autoSpaceDE w:val="0"/>
              <w:autoSpaceDN w:val="0"/>
              <w:adjustRightInd w:val="0"/>
              <w:spacing w:after="100" w:afterAutospacing="1" w:line="360" w:lineRule="auto"/>
              <w:jc w:val="both"/>
              <w:rPr>
                <w:rFonts w:ascii="Arial" w:hAnsi="Arial" w:cs="Arial"/>
                <w:b/>
                <w:bCs/>
                <w:sz w:val="24"/>
                <w:szCs w:val="24"/>
              </w:rPr>
            </w:pPr>
            <w:r w:rsidRPr="001E64D9">
              <w:rPr>
                <w:rFonts w:ascii="Arial" w:hAnsi="Arial" w:cs="Arial"/>
                <w:sz w:val="24"/>
                <w:szCs w:val="24"/>
              </w:rPr>
              <w:t>Cumprir determinação formal ou instrução complementar do órgão fiscalizador, por ocorrência;</w:t>
            </w:r>
          </w:p>
        </w:tc>
        <w:tc>
          <w:tcPr>
            <w:tcW w:w="1707" w:type="dxa"/>
            <w:gridSpan w:val="2"/>
          </w:tcPr>
          <w:p w14:paraId="241DE927" w14:textId="21D5746A"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w:t>
            </w:r>
            <w:r w:rsidR="00274989" w:rsidRPr="001E64D9">
              <w:rPr>
                <w:rFonts w:ascii="Arial" w:hAnsi="Arial" w:cs="Arial"/>
                <w:sz w:val="24"/>
                <w:szCs w:val="24"/>
              </w:rPr>
              <w:t>2</w:t>
            </w:r>
          </w:p>
        </w:tc>
      </w:tr>
      <w:tr w:rsidR="00736A91" w:rsidRPr="001E64D9" w14:paraId="46441F48" w14:textId="2A8633F1" w:rsidTr="004804B8">
        <w:tc>
          <w:tcPr>
            <w:tcW w:w="790" w:type="dxa"/>
          </w:tcPr>
          <w:p w14:paraId="7918C4D5" w14:textId="0EA7DC2C"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6</w:t>
            </w:r>
          </w:p>
        </w:tc>
        <w:tc>
          <w:tcPr>
            <w:tcW w:w="7704" w:type="dxa"/>
          </w:tcPr>
          <w:p w14:paraId="3DD6274A" w14:textId="7327161D" w:rsidR="00736A91" w:rsidRPr="001E64D9" w:rsidRDefault="00160112" w:rsidP="004947A6">
            <w:pPr>
              <w:autoSpaceDE w:val="0"/>
              <w:autoSpaceDN w:val="0"/>
              <w:adjustRightInd w:val="0"/>
              <w:spacing w:after="100" w:afterAutospacing="1" w:line="360" w:lineRule="auto"/>
              <w:jc w:val="both"/>
              <w:rPr>
                <w:rFonts w:ascii="Arial" w:hAnsi="Arial" w:cs="Arial"/>
                <w:b/>
                <w:bCs/>
                <w:sz w:val="24"/>
                <w:szCs w:val="24"/>
              </w:rPr>
            </w:pPr>
            <w:r w:rsidRPr="001E64D9">
              <w:rPr>
                <w:rFonts w:ascii="Arial" w:hAnsi="Arial" w:cs="Arial"/>
                <w:sz w:val="24"/>
                <w:szCs w:val="24"/>
              </w:rPr>
              <w:t>Substituir empregado alocado que não atenda às necessidades do serviço, por funcionário e por dia;</w:t>
            </w:r>
          </w:p>
        </w:tc>
        <w:tc>
          <w:tcPr>
            <w:tcW w:w="1707" w:type="dxa"/>
            <w:gridSpan w:val="2"/>
          </w:tcPr>
          <w:p w14:paraId="798375EB" w14:textId="72D59094"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01</w:t>
            </w:r>
          </w:p>
        </w:tc>
      </w:tr>
      <w:tr w:rsidR="00736A91" w:rsidRPr="001E64D9" w14:paraId="0CB6922C" w14:textId="434FC29D" w:rsidTr="004804B8">
        <w:tc>
          <w:tcPr>
            <w:tcW w:w="790" w:type="dxa"/>
          </w:tcPr>
          <w:p w14:paraId="3E70E965" w14:textId="5FABB05C"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7</w:t>
            </w:r>
          </w:p>
        </w:tc>
        <w:tc>
          <w:tcPr>
            <w:tcW w:w="7704" w:type="dxa"/>
          </w:tcPr>
          <w:p w14:paraId="41591AA8" w14:textId="6391B15D" w:rsidR="00736A91" w:rsidRPr="001E64D9" w:rsidRDefault="00160112" w:rsidP="004947A6">
            <w:pPr>
              <w:autoSpaceDE w:val="0"/>
              <w:autoSpaceDN w:val="0"/>
              <w:adjustRightInd w:val="0"/>
              <w:spacing w:after="100" w:afterAutospacing="1" w:line="360" w:lineRule="auto"/>
              <w:jc w:val="both"/>
              <w:rPr>
                <w:rFonts w:ascii="Arial" w:hAnsi="Arial" w:cs="Arial"/>
                <w:b/>
                <w:bCs/>
                <w:sz w:val="24"/>
                <w:szCs w:val="24"/>
              </w:rPr>
            </w:pPr>
            <w:r w:rsidRPr="001E64D9">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1707" w:type="dxa"/>
            <w:gridSpan w:val="2"/>
          </w:tcPr>
          <w:p w14:paraId="65E9DFD1" w14:textId="3DAC3CEC" w:rsidR="00736A91"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03</w:t>
            </w:r>
          </w:p>
        </w:tc>
      </w:tr>
      <w:tr w:rsidR="00160112" w:rsidRPr="001E64D9" w14:paraId="341C6DC6" w14:textId="77777777" w:rsidTr="004804B8">
        <w:tc>
          <w:tcPr>
            <w:tcW w:w="790" w:type="dxa"/>
          </w:tcPr>
          <w:p w14:paraId="6BFC525C" w14:textId="58999E20" w:rsidR="00160112"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8</w:t>
            </w:r>
          </w:p>
        </w:tc>
        <w:tc>
          <w:tcPr>
            <w:tcW w:w="7710" w:type="dxa"/>
            <w:gridSpan w:val="2"/>
          </w:tcPr>
          <w:p w14:paraId="49F0767A" w14:textId="73E1CDC0" w:rsidR="00160112" w:rsidRPr="001E64D9" w:rsidRDefault="00160112" w:rsidP="004947A6">
            <w:pPr>
              <w:autoSpaceDE w:val="0"/>
              <w:autoSpaceDN w:val="0"/>
              <w:adjustRightInd w:val="0"/>
              <w:spacing w:after="100" w:afterAutospacing="1" w:line="360" w:lineRule="auto"/>
              <w:jc w:val="both"/>
              <w:rPr>
                <w:rFonts w:ascii="Arial" w:hAnsi="Arial" w:cs="Arial"/>
                <w:b/>
                <w:bCs/>
                <w:sz w:val="24"/>
                <w:szCs w:val="24"/>
              </w:rPr>
            </w:pPr>
            <w:r w:rsidRPr="001E64D9">
              <w:rPr>
                <w:rFonts w:ascii="Arial" w:hAnsi="Arial" w:cs="Arial"/>
                <w:sz w:val="24"/>
                <w:szCs w:val="24"/>
              </w:rPr>
              <w:t>Indicar e manter durante a execução do contrato os prepostos previstos no Contrato;</w:t>
            </w:r>
          </w:p>
        </w:tc>
        <w:tc>
          <w:tcPr>
            <w:tcW w:w="1701" w:type="dxa"/>
          </w:tcPr>
          <w:p w14:paraId="28FE0542" w14:textId="7AB16315" w:rsidR="00160112" w:rsidRPr="001E64D9" w:rsidRDefault="00160112"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01</w:t>
            </w:r>
          </w:p>
        </w:tc>
      </w:tr>
    </w:tbl>
    <w:p w14:paraId="15DBAD45" w14:textId="77777777" w:rsidR="004804B8" w:rsidRDefault="004804B8"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40" w14:textId="63178835"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1E64D9">
        <w:rPr>
          <w:rFonts w:ascii="Arial" w:eastAsia="Times New Roman" w:hAnsi="Arial" w:cs="Arial"/>
          <w:color w:val="000000"/>
          <w:sz w:val="24"/>
          <w:szCs w:val="24"/>
        </w:rPr>
        <w:t xml:space="preserve">20.5 </w:t>
      </w:r>
      <w:r w:rsidR="00165D54" w:rsidRPr="001E64D9">
        <w:rPr>
          <w:rFonts w:ascii="Arial" w:eastAsia="Times New Roman" w:hAnsi="Arial" w:cs="Arial"/>
          <w:color w:val="000000"/>
          <w:sz w:val="24"/>
          <w:szCs w:val="24"/>
        </w:rPr>
        <w:t>– As sanções previstas nas alíne</w:t>
      </w:r>
      <w:r w:rsidRPr="001E64D9">
        <w:rPr>
          <w:rFonts w:ascii="Arial" w:eastAsia="Times New Roman" w:hAnsi="Arial" w:cs="Arial"/>
          <w:color w:val="000000"/>
          <w:sz w:val="24"/>
          <w:szCs w:val="24"/>
        </w:rPr>
        <w:t>as “a”, “b”, e “c”</w:t>
      </w:r>
      <w:r w:rsidR="0058703D" w:rsidRPr="001E64D9">
        <w:rPr>
          <w:rFonts w:ascii="Arial" w:eastAsia="Times New Roman" w:hAnsi="Arial" w:cs="Arial"/>
          <w:color w:val="000000"/>
          <w:sz w:val="24"/>
          <w:szCs w:val="24"/>
        </w:rPr>
        <w:t xml:space="preserve"> do subitem 20.2</w:t>
      </w:r>
      <w:r w:rsidRPr="001E64D9">
        <w:rPr>
          <w:rFonts w:ascii="Arial" w:eastAsia="Times New Roman" w:hAnsi="Arial" w:cs="Arial"/>
          <w:color w:val="000000"/>
          <w:sz w:val="24"/>
          <w:szCs w:val="24"/>
        </w:rPr>
        <w:t xml:space="preserve"> somente serão aplicadas após o decurso do prazo para apresentação de defesa prévia do interessado no respectivo processo, no prazo de 10 (dez) dias úteis</w:t>
      </w:r>
      <w:ins w:id="31" w:author="FERNANDA ALBUQUERQUE DA SILVA OLIVA" w:date="2025-02-26T13:47:00Z" w16du:dateUtc="2025-02-26T16:47:00Z">
        <w:r w:rsidR="004444F5" w:rsidRPr="001E64D9">
          <w:rPr>
            <w:rFonts w:ascii="Arial" w:eastAsia="Times New Roman" w:hAnsi="Arial" w:cs="Arial"/>
            <w:color w:val="000000"/>
            <w:sz w:val="24"/>
            <w:szCs w:val="24"/>
          </w:rPr>
          <w:t>.</w:t>
        </w:r>
      </w:ins>
    </w:p>
    <w:p w14:paraId="00000342" w14:textId="5C218E00"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20.6 – As sanções previstas nas alíneas “a”</w:t>
      </w:r>
      <w:r w:rsidR="00A259A2"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 xml:space="preserve">e “c” </w:t>
      </w:r>
      <w:r w:rsidR="00C20FC2" w:rsidRPr="001E64D9">
        <w:rPr>
          <w:rFonts w:ascii="Arial" w:eastAsia="Times New Roman" w:hAnsi="Arial" w:cs="Arial"/>
          <w:color w:val="000000"/>
          <w:sz w:val="24"/>
          <w:szCs w:val="24"/>
        </w:rPr>
        <w:t xml:space="preserve">do </w:t>
      </w:r>
      <w:r w:rsidR="0058703D" w:rsidRPr="001E64D9">
        <w:rPr>
          <w:rFonts w:ascii="Arial" w:eastAsia="Times New Roman" w:hAnsi="Arial" w:cs="Arial"/>
          <w:color w:val="000000"/>
          <w:sz w:val="24"/>
          <w:szCs w:val="24"/>
        </w:rPr>
        <w:t>sub</w:t>
      </w:r>
      <w:r w:rsidR="00F47A2B" w:rsidRPr="001E64D9">
        <w:rPr>
          <w:rFonts w:ascii="Arial" w:eastAsia="Times New Roman" w:hAnsi="Arial" w:cs="Arial"/>
          <w:color w:val="000000"/>
          <w:sz w:val="24"/>
          <w:szCs w:val="24"/>
        </w:rPr>
        <w:t>item 20.2</w:t>
      </w:r>
      <w:r w:rsidRPr="001E64D9">
        <w:rPr>
          <w:rFonts w:ascii="Arial" w:eastAsia="Times New Roman" w:hAnsi="Arial" w:cs="Arial"/>
          <w:color w:val="000000"/>
          <w:sz w:val="24"/>
          <w:szCs w:val="24"/>
        </w:rPr>
        <w:t xml:space="preserve"> poderão ser aplicadas ju</w:t>
      </w:r>
      <w:r w:rsidR="00F47A2B" w:rsidRPr="001E64D9">
        <w:rPr>
          <w:rFonts w:ascii="Arial" w:eastAsia="Times New Roman" w:hAnsi="Arial" w:cs="Arial"/>
          <w:color w:val="000000"/>
          <w:sz w:val="24"/>
          <w:szCs w:val="24"/>
        </w:rPr>
        <w:t>ntamente com aquela prevista na alínea</w:t>
      </w:r>
      <w:r w:rsidRPr="001E64D9">
        <w:rPr>
          <w:rFonts w:ascii="Arial" w:eastAsia="Times New Roman" w:hAnsi="Arial" w:cs="Arial"/>
          <w:color w:val="000000"/>
          <w:sz w:val="24"/>
          <w:szCs w:val="24"/>
        </w:rPr>
        <w:t xml:space="preserve"> “b”, e não excluem a possibilidade de </w:t>
      </w:r>
      <w:r w:rsidR="00A4690F" w:rsidRPr="001E64D9">
        <w:rPr>
          <w:rFonts w:ascii="Arial" w:eastAsia="Times New Roman" w:hAnsi="Arial" w:cs="Arial"/>
          <w:color w:val="000000"/>
          <w:sz w:val="24"/>
          <w:szCs w:val="24"/>
        </w:rPr>
        <w:t>extinção</w:t>
      </w:r>
      <w:r w:rsidRPr="001E64D9">
        <w:rPr>
          <w:rFonts w:ascii="Arial" w:eastAsia="Times New Roman" w:hAnsi="Arial" w:cs="Arial"/>
          <w:color w:val="000000"/>
          <w:sz w:val="24"/>
          <w:szCs w:val="24"/>
        </w:rPr>
        <w:t xml:space="preserve"> unilateral do Contrato</w:t>
      </w:r>
      <w:r w:rsidR="0058703D" w:rsidRPr="001E64D9">
        <w:rPr>
          <w:rFonts w:ascii="Arial" w:eastAsia="Times New Roman" w:hAnsi="Arial" w:cs="Arial"/>
          <w:color w:val="000000"/>
          <w:sz w:val="24"/>
          <w:szCs w:val="24"/>
        </w:rPr>
        <w:t>.</w:t>
      </w:r>
    </w:p>
    <w:p w14:paraId="00000344" w14:textId="52882072"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20.7 – </w:t>
      </w:r>
      <w:r w:rsidR="00A824B9" w:rsidRPr="001E64D9">
        <w:rPr>
          <w:rFonts w:ascii="Arial" w:eastAsia="Times New Roman" w:hAnsi="Arial" w:cs="Arial"/>
          <w:color w:val="000000"/>
          <w:sz w:val="24"/>
          <w:szCs w:val="24"/>
        </w:rPr>
        <w:t>O valor das multas vencidas e não pagas deverá ser compensado com as quantias devidas à CONTRATADA e/ou executada a garantia.</w:t>
      </w:r>
    </w:p>
    <w:p w14:paraId="00000346" w14:textId="2125B1E9"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20.8 </w:t>
      </w:r>
      <w:del w:id="32" w:author="FERNANDA ALBUQUERQUE DA SILVA OLIVA" w:date="2025-02-26T13:47:00Z" w16du:dateUtc="2025-02-26T16:47:00Z">
        <w:r w:rsidR="00C131A5" w:rsidRPr="001E64D9">
          <w:rPr>
            <w:rFonts w:ascii="Arial" w:hAnsi="Arial" w:cs="Arial"/>
            <w:sz w:val="24"/>
            <w:szCs w:val="24"/>
          </w:rPr>
          <w:delText xml:space="preserve">- </w:delText>
        </w:r>
      </w:del>
      <w:r w:rsidR="00040DF9" w:rsidRPr="001E64D9">
        <w:rPr>
          <w:rFonts w:ascii="Arial" w:hAnsi="Arial" w:cs="Arial"/>
          <w:sz w:val="24"/>
          <w:szCs w:val="24"/>
        </w:rPr>
        <w:t>Quando do vencimento da penúltima e/ou da última fatura do contrato, o valor de eventual multa ainda pendente de recurso ou não vencida deverá ser retido das quantias devidas à CONTRATADA.</w:t>
      </w:r>
    </w:p>
    <w:p w14:paraId="72094C04" w14:textId="791C4C7E" w:rsidR="000C5FE7"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0C5FE7" w:rsidRPr="001E64D9">
        <w:rPr>
          <w:rFonts w:ascii="Arial" w:eastAsia="Times New Roman" w:hAnsi="Arial" w:cs="Arial"/>
          <w:color w:val="000000"/>
          <w:sz w:val="24"/>
          <w:szCs w:val="24"/>
        </w:rPr>
        <w:t>9</w:t>
      </w:r>
      <w:r w:rsidRPr="001E64D9">
        <w:rPr>
          <w:rFonts w:ascii="Arial" w:eastAsia="Times New Roman" w:hAnsi="Arial" w:cs="Arial"/>
          <w:color w:val="000000"/>
          <w:sz w:val="24"/>
          <w:szCs w:val="24"/>
        </w:rPr>
        <w:t xml:space="preserve"> </w:t>
      </w:r>
      <w:r w:rsidR="000C5FE7" w:rsidRPr="001E64D9">
        <w:rPr>
          <w:rFonts w:ascii="Arial" w:eastAsia="Times New Roman" w:hAnsi="Arial" w:cs="Arial"/>
          <w:color w:val="000000"/>
          <w:sz w:val="24"/>
          <w:szCs w:val="24"/>
        </w:rPr>
        <w:t>–</w:t>
      </w:r>
      <w:r w:rsidR="00040DF9" w:rsidRPr="001E64D9">
        <w:rPr>
          <w:rFonts w:ascii="Arial" w:eastAsia="Times New Roman" w:hAnsi="Arial" w:cs="Arial"/>
          <w:color w:val="000000"/>
          <w:sz w:val="24"/>
          <w:szCs w:val="24"/>
        </w:rPr>
        <w:t xml:space="preserve"> </w:t>
      </w:r>
      <w:r w:rsidR="000C5FE7" w:rsidRPr="001E64D9">
        <w:rPr>
          <w:rFonts w:ascii="Arial" w:eastAsia="Times New Roman" w:hAnsi="Arial" w:cs="Arial"/>
          <w:color w:val="000000"/>
          <w:sz w:val="24"/>
          <w:szCs w:val="24"/>
        </w:rPr>
        <w:t>A aplicação das sanções previstas no item 20.2 não exclui, em hipótese alguma, a obrigação de reparação integral do dano causado à Administração Pública.</w:t>
      </w:r>
    </w:p>
    <w:p w14:paraId="00000359" w14:textId="6364495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20.</w:t>
      </w:r>
      <w:r w:rsidR="00040DF9" w:rsidRPr="001E64D9">
        <w:rPr>
          <w:rFonts w:ascii="Arial" w:hAnsi="Arial" w:cs="Arial"/>
          <w:sz w:val="24"/>
          <w:szCs w:val="24"/>
        </w:rPr>
        <w:t>10</w:t>
      </w:r>
      <w:r w:rsidRPr="001E64D9">
        <w:rPr>
          <w:rFonts w:ascii="Arial" w:eastAsia="Times New Roman" w:hAnsi="Arial" w:cs="Arial"/>
          <w:color w:val="000000"/>
          <w:sz w:val="24"/>
          <w:szCs w:val="24"/>
        </w:rPr>
        <w:t xml:space="preserve"> –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0000035B"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21. FORO</w:t>
      </w:r>
    </w:p>
    <w:p w14:paraId="0000035D"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21.1 – Fica eleito o Foro Central da Comarca da Capital do Estado do Rio de Janeiro para dirimir quaisquer dúvidas oriundas do presente Edital, renunciando as partes desde já a qualquer outro, por mais especial ou privilegiado que seja.</w:t>
      </w:r>
    </w:p>
    <w:p w14:paraId="0000035F" w14:textId="7777777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22. DISPOSIÇÕES FINAIS</w:t>
      </w:r>
    </w:p>
    <w:p w14:paraId="0000036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22.1 – Ficam as licitantes sujeitas às sanções administrativas, cíveis e penais cabíveis caso apresentem, na licitação, qualquer declaração falsa ou que não corresponda à realidade dos fatos.</w:t>
      </w:r>
    </w:p>
    <w:p w14:paraId="00000363" w14:textId="04A46354"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22.2 – Na contagem dos prazos, é excluído o dia de início e incluído o do vencimento, e considerar–se–ão</w:t>
      </w:r>
      <w:r w:rsidRPr="001E64D9">
        <w:rPr>
          <w:rFonts w:ascii="Arial" w:eastAsia="Times New Roman" w:hAnsi="Arial" w:cs="Arial"/>
          <w:sz w:val="24"/>
          <w:szCs w:val="24"/>
        </w:rPr>
        <w:t xml:space="preserve"> </w:t>
      </w:r>
      <w:r w:rsidRPr="001E64D9">
        <w:rPr>
          <w:rFonts w:ascii="Arial" w:eastAsia="Times New Roman" w:hAnsi="Arial" w:cs="Arial"/>
          <w:color w:val="000000"/>
          <w:sz w:val="24"/>
          <w:szCs w:val="24"/>
        </w:rPr>
        <w:t xml:space="preserve">os dias consecutivos, salvo disposição em contrário. Os prazos somente se iniciam e vencem em dias de expediente </w:t>
      </w:r>
    </w:p>
    <w:p w14:paraId="00000365" w14:textId="77777777" w:rsidR="00DB2069" w:rsidRPr="001E64D9" w:rsidRDefault="00B0237C" w:rsidP="00087EB3">
      <w:pPr>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22.3 – As referências de horário correspondem ao horário oficial de Brasília – DF.</w:t>
      </w:r>
    </w:p>
    <w:p w14:paraId="00000367" w14:textId="77777777" w:rsidR="00DB2069" w:rsidRPr="001E64D9" w:rsidRDefault="00B0237C" w:rsidP="00087EB3">
      <w:pPr>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22.4 – Os casos omissos serão resolvidos pelo Pregoeiro.</w:t>
      </w:r>
    </w:p>
    <w:p w14:paraId="20B0A162" w14:textId="2B722F76" w:rsidR="00391366" w:rsidRDefault="00B0237C" w:rsidP="00087EB3">
      <w:pPr>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22.5 – Fazem parte integrante deste Edital:</w:t>
      </w:r>
    </w:p>
    <w:tbl>
      <w:tblPr>
        <w:tblStyle w:val="a"/>
        <w:tblW w:w="8642" w:type="dxa"/>
        <w:tblLayout w:type="fixed"/>
        <w:tblLook w:val="0400" w:firstRow="0" w:lastRow="0" w:firstColumn="0" w:lastColumn="0" w:noHBand="0" w:noVBand="1"/>
      </w:tblPr>
      <w:tblGrid>
        <w:gridCol w:w="1271"/>
        <w:gridCol w:w="7371"/>
      </w:tblGrid>
      <w:tr w:rsidR="00DB2069" w:rsidRPr="001E64D9" w14:paraId="16DF761B"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6A" w14:textId="2F5341DF" w:rsidR="00DB2069" w:rsidRPr="001E64D9" w:rsidRDefault="00B701CD"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w:t>
            </w:r>
            <w:r w:rsidR="00B0237C" w:rsidRPr="001E64D9">
              <w:rPr>
                <w:rFonts w:ascii="Arial" w:eastAsia="Times New Roman" w:hAnsi="Arial" w:cs="Arial"/>
                <w:color w:val="000000"/>
                <w:sz w:val="24"/>
                <w:szCs w:val="24"/>
              </w:rPr>
              <w:t>nexo</w:t>
            </w:r>
            <w:r w:rsidR="00391366">
              <w:rPr>
                <w:rFonts w:ascii="Arial" w:hAnsi="Arial" w:cs="Arial"/>
                <w:sz w:val="24"/>
                <w:szCs w:val="24"/>
              </w:rPr>
              <w:t xml:space="preserve"> I </w:t>
            </w:r>
          </w:p>
        </w:tc>
        <w:tc>
          <w:tcPr>
            <w:tcW w:w="7371" w:type="dxa"/>
            <w:tcBorders>
              <w:top w:val="single" w:sz="4" w:space="0" w:color="000000"/>
              <w:left w:val="single" w:sz="4" w:space="0" w:color="000000"/>
              <w:bottom w:val="single" w:sz="4" w:space="0" w:color="000000"/>
              <w:right w:val="single" w:sz="4" w:space="0" w:color="000000"/>
            </w:tcBorders>
          </w:tcPr>
          <w:p w14:paraId="0000036B" w14:textId="53E82FD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Termo de </w:t>
            </w:r>
            <w:r w:rsidR="00786BCE" w:rsidRPr="001E64D9">
              <w:rPr>
                <w:rFonts w:ascii="Arial" w:eastAsia="Times New Roman" w:hAnsi="Arial" w:cs="Arial"/>
                <w:color w:val="000000"/>
                <w:sz w:val="24"/>
                <w:szCs w:val="24"/>
              </w:rPr>
              <w:t>R</w:t>
            </w:r>
            <w:r w:rsidRPr="001E64D9">
              <w:rPr>
                <w:rFonts w:ascii="Arial" w:eastAsia="Times New Roman" w:hAnsi="Arial" w:cs="Arial"/>
                <w:color w:val="000000"/>
                <w:sz w:val="24"/>
                <w:szCs w:val="24"/>
              </w:rPr>
              <w:t xml:space="preserve">eferência </w:t>
            </w:r>
          </w:p>
        </w:tc>
      </w:tr>
      <w:tr w:rsidR="00087EB3" w:rsidRPr="001E64D9" w14:paraId="7A716D14"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71D65ED8" w14:textId="2F30CBA2" w:rsidR="00087EB3" w:rsidRDefault="00087EB3"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I-A</w:t>
            </w:r>
          </w:p>
        </w:tc>
        <w:tc>
          <w:tcPr>
            <w:tcW w:w="7371" w:type="dxa"/>
            <w:tcBorders>
              <w:top w:val="single" w:sz="4" w:space="0" w:color="000000"/>
              <w:left w:val="single" w:sz="4" w:space="0" w:color="000000"/>
              <w:bottom w:val="single" w:sz="4" w:space="0" w:color="000000"/>
              <w:right w:val="single" w:sz="4" w:space="0" w:color="000000"/>
            </w:tcBorders>
          </w:tcPr>
          <w:p w14:paraId="480171A4" w14:textId="05E713ED" w:rsidR="00087EB3" w:rsidRPr="001E64D9" w:rsidRDefault="00087EB3"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Planilha de Custos e Formação de Preços</w:t>
            </w:r>
          </w:p>
        </w:tc>
      </w:tr>
      <w:tr w:rsidR="00087EB3" w:rsidRPr="001E64D9" w14:paraId="0536D0FC"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12973AD" w14:textId="073FE22E" w:rsidR="00087EB3" w:rsidRDefault="00087EB3"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I-B</w:t>
            </w:r>
          </w:p>
        </w:tc>
        <w:tc>
          <w:tcPr>
            <w:tcW w:w="7371" w:type="dxa"/>
            <w:tcBorders>
              <w:top w:val="single" w:sz="4" w:space="0" w:color="000000"/>
              <w:left w:val="single" w:sz="4" w:space="0" w:color="000000"/>
              <w:bottom w:val="single" w:sz="4" w:space="0" w:color="000000"/>
              <w:right w:val="single" w:sz="4" w:space="0" w:color="000000"/>
            </w:tcBorders>
          </w:tcPr>
          <w:p w14:paraId="2E476D3F" w14:textId="4A93EE57" w:rsidR="00087EB3" w:rsidRPr="001E64D9" w:rsidRDefault="00087EB3"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Proposta Detalhe</w:t>
            </w:r>
          </w:p>
        </w:tc>
      </w:tr>
      <w:tr w:rsidR="00DB2069" w:rsidRPr="001E64D9" w14:paraId="15C2AB13"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6C" w14:textId="75183F04"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391366">
              <w:rPr>
                <w:rFonts w:ascii="Arial" w:eastAsia="Times New Roman" w:hAnsi="Arial" w:cs="Arial"/>
                <w:color w:val="000000"/>
                <w:sz w:val="24"/>
                <w:szCs w:val="24"/>
              </w:rPr>
              <w:t xml:space="preserve"> II</w:t>
            </w:r>
          </w:p>
        </w:tc>
        <w:tc>
          <w:tcPr>
            <w:tcW w:w="7371" w:type="dxa"/>
            <w:tcBorders>
              <w:top w:val="single" w:sz="4" w:space="0" w:color="000000"/>
              <w:left w:val="single" w:sz="4" w:space="0" w:color="000000"/>
              <w:bottom w:val="single" w:sz="4" w:space="0" w:color="000000"/>
              <w:right w:val="single" w:sz="4" w:space="0" w:color="000000"/>
            </w:tcBorders>
          </w:tcPr>
          <w:p w14:paraId="0000036D" w14:textId="254525B3"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Minuta de Contrato</w:t>
            </w:r>
          </w:p>
        </w:tc>
      </w:tr>
      <w:tr w:rsidR="00DB2069" w:rsidRPr="001E64D9" w14:paraId="22D40C13"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70" w14:textId="78B6E86C"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9423F8">
              <w:rPr>
                <w:rFonts w:ascii="Arial" w:eastAsia="Times New Roman" w:hAnsi="Arial" w:cs="Arial"/>
                <w:color w:val="000000"/>
                <w:sz w:val="24"/>
                <w:szCs w:val="24"/>
              </w:rPr>
              <w:t xml:space="preserve"> III</w:t>
            </w:r>
          </w:p>
        </w:tc>
        <w:tc>
          <w:tcPr>
            <w:tcW w:w="7371" w:type="dxa"/>
            <w:tcBorders>
              <w:top w:val="single" w:sz="4" w:space="0" w:color="000000"/>
              <w:left w:val="single" w:sz="4" w:space="0" w:color="000000"/>
              <w:bottom w:val="single" w:sz="4" w:space="0" w:color="000000"/>
              <w:right w:val="single" w:sz="4" w:space="0" w:color="000000"/>
            </w:tcBorders>
          </w:tcPr>
          <w:p w14:paraId="00000371"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de Responsabilização Civil e Administrativa</w:t>
            </w:r>
          </w:p>
        </w:tc>
      </w:tr>
      <w:tr w:rsidR="00DB2069" w:rsidRPr="001E64D9" w14:paraId="3BDFFB56"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72" w14:textId="297D40D6"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9423F8">
              <w:rPr>
                <w:rFonts w:ascii="Arial" w:hAnsi="Arial" w:cs="Arial"/>
                <w:sz w:val="24"/>
                <w:szCs w:val="24"/>
              </w:rPr>
              <w:t xml:space="preserve"> IV</w:t>
            </w:r>
          </w:p>
        </w:tc>
        <w:tc>
          <w:tcPr>
            <w:tcW w:w="7371" w:type="dxa"/>
            <w:tcBorders>
              <w:top w:val="single" w:sz="4" w:space="0" w:color="000000"/>
              <w:left w:val="single" w:sz="4" w:space="0" w:color="000000"/>
              <w:bottom w:val="single" w:sz="4" w:space="0" w:color="000000"/>
              <w:right w:val="single" w:sz="4" w:space="0" w:color="000000"/>
            </w:tcBorders>
          </w:tcPr>
          <w:p w14:paraId="00000373"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de Inexistência de Nepotismo</w:t>
            </w:r>
          </w:p>
        </w:tc>
      </w:tr>
      <w:tr w:rsidR="001D6777" w:rsidRPr="001E64D9" w14:paraId="3BA8AAA9"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3C210DE2" w14:textId="16A37753" w:rsidR="001D6777" w:rsidRPr="001E64D9" w:rsidRDefault="009423F8"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Pr>
                <w:rFonts w:ascii="Arial" w:hAnsi="Arial" w:cs="Arial"/>
                <w:sz w:val="24"/>
                <w:szCs w:val="24"/>
              </w:rPr>
              <w:t xml:space="preserve"> V</w:t>
            </w:r>
          </w:p>
        </w:tc>
        <w:tc>
          <w:tcPr>
            <w:tcW w:w="7371" w:type="dxa"/>
            <w:tcBorders>
              <w:top w:val="single" w:sz="4" w:space="0" w:color="000000"/>
              <w:left w:val="single" w:sz="4" w:space="0" w:color="000000"/>
              <w:bottom w:val="single" w:sz="4" w:space="0" w:color="000000"/>
              <w:right w:val="single" w:sz="4" w:space="0" w:color="000000"/>
            </w:tcBorders>
          </w:tcPr>
          <w:p w14:paraId="5B1E7CDA" w14:textId="0E7A2E39" w:rsidR="001D6777" w:rsidRPr="001E64D9" w:rsidRDefault="00982987"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de Cumprimento das Normas de Saúde e Segurança do Trabalho</w:t>
            </w:r>
            <w:ins w:id="33" w:author="FERNANDA ALBUQUERQUE DA SILVA OLIVA" w:date="2025-02-26T13:47:00Z" w16du:dateUtc="2025-02-26T16:47:00Z">
              <w:r w:rsidRPr="001E64D9">
                <w:rPr>
                  <w:rFonts w:ascii="Arial" w:eastAsia="Times New Roman" w:hAnsi="Arial" w:cs="Arial"/>
                  <w:color w:val="000000"/>
                  <w:sz w:val="24"/>
                  <w:szCs w:val="24"/>
                </w:rPr>
                <w:t>.</w:t>
              </w:r>
            </w:ins>
          </w:p>
        </w:tc>
      </w:tr>
      <w:tr w:rsidR="00DB2069" w:rsidRPr="001E64D9" w14:paraId="6827445F"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76" w14:textId="0E93285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9423F8">
              <w:rPr>
                <w:rFonts w:ascii="Arial" w:hAnsi="Arial" w:cs="Arial"/>
                <w:sz w:val="24"/>
                <w:szCs w:val="24"/>
              </w:rPr>
              <w:t xml:space="preserve"> VI</w:t>
            </w:r>
          </w:p>
        </w:tc>
        <w:tc>
          <w:tcPr>
            <w:tcW w:w="7371" w:type="dxa"/>
            <w:tcBorders>
              <w:top w:val="single" w:sz="4" w:space="0" w:color="000000"/>
              <w:left w:val="single" w:sz="4" w:space="0" w:color="000000"/>
              <w:bottom w:val="single" w:sz="4" w:space="0" w:color="000000"/>
              <w:right w:val="single" w:sz="4" w:space="0" w:color="000000"/>
            </w:tcBorders>
          </w:tcPr>
          <w:p w14:paraId="00000377" w14:textId="24CBDDA9"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ref. ao art. 2º, parágrafo único, do Decreto Municipal nº 19.381/2001</w:t>
            </w:r>
            <w:r w:rsidR="009423F8">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e art. 48, inciso I, do Decreto Municipal n°. 44.698/18</w:t>
            </w:r>
          </w:p>
        </w:tc>
      </w:tr>
      <w:tr w:rsidR="00DB2069" w:rsidRPr="001E64D9" w14:paraId="4576D0CB"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78" w14:textId="3EC0646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9423F8">
              <w:rPr>
                <w:rFonts w:ascii="Arial" w:hAnsi="Arial" w:cs="Arial"/>
                <w:sz w:val="24"/>
                <w:szCs w:val="24"/>
              </w:rPr>
              <w:t xml:space="preserve"> VII</w:t>
            </w:r>
          </w:p>
        </w:tc>
        <w:tc>
          <w:tcPr>
            <w:tcW w:w="7371" w:type="dxa"/>
            <w:tcBorders>
              <w:top w:val="single" w:sz="4" w:space="0" w:color="000000"/>
              <w:left w:val="single" w:sz="4" w:space="0" w:color="000000"/>
              <w:bottom w:val="single" w:sz="4" w:space="0" w:color="000000"/>
              <w:right w:val="single" w:sz="4" w:space="0" w:color="000000"/>
            </w:tcBorders>
          </w:tcPr>
          <w:p w14:paraId="00000379"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ref. ao Decreto Municipal nº 23.445/2003</w:t>
            </w:r>
          </w:p>
        </w:tc>
      </w:tr>
      <w:tr w:rsidR="00DB2069" w:rsidRPr="001E64D9" w14:paraId="5A4B7222"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7C" w14:textId="7E4495B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422905">
              <w:rPr>
                <w:rFonts w:ascii="Arial" w:eastAsia="Times New Roman" w:hAnsi="Arial" w:cs="Arial"/>
                <w:color w:val="000000"/>
                <w:sz w:val="24"/>
                <w:szCs w:val="24"/>
              </w:rPr>
              <w:t xml:space="preserve"> VIII</w:t>
            </w:r>
          </w:p>
        </w:tc>
        <w:tc>
          <w:tcPr>
            <w:tcW w:w="7371" w:type="dxa"/>
            <w:tcBorders>
              <w:top w:val="single" w:sz="4" w:space="0" w:color="000000"/>
              <w:left w:val="single" w:sz="4" w:space="0" w:color="000000"/>
              <w:bottom w:val="single" w:sz="4" w:space="0" w:color="000000"/>
              <w:right w:val="single" w:sz="4" w:space="0" w:color="000000"/>
            </w:tcBorders>
          </w:tcPr>
          <w:p w14:paraId="0000037D" w14:textId="739331B9" w:rsidR="00DB2069" w:rsidRPr="001E64D9" w:rsidRDefault="00A54F1F"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Declaração ref. ao Decreto Municipal n°. 46.785/19. </w:t>
            </w:r>
            <w:r w:rsidR="00652F4B"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Autorização para Pagamento Direto.</w:t>
            </w:r>
          </w:p>
        </w:tc>
      </w:tr>
      <w:tr w:rsidR="00D2197F" w:rsidRPr="001E64D9" w14:paraId="053DD05D"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1B0BFB0F" w14:textId="7091B56E" w:rsidR="00D2197F" w:rsidRPr="001E64D9" w:rsidRDefault="00D2197F"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Anexo </w:t>
            </w:r>
            <w:r w:rsidR="00422905">
              <w:rPr>
                <w:rFonts w:ascii="Arial" w:eastAsia="Times New Roman" w:hAnsi="Arial" w:cs="Arial"/>
                <w:color w:val="000000"/>
                <w:sz w:val="24"/>
                <w:szCs w:val="24"/>
              </w:rPr>
              <w:t>IX</w:t>
            </w:r>
          </w:p>
        </w:tc>
        <w:tc>
          <w:tcPr>
            <w:tcW w:w="7371" w:type="dxa"/>
            <w:tcBorders>
              <w:top w:val="single" w:sz="4" w:space="0" w:color="000000"/>
              <w:left w:val="single" w:sz="4" w:space="0" w:color="000000"/>
              <w:bottom w:val="single" w:sz="4" w:space="0" w:color="000000"/>
              <w:right w:val="single" w:sz="4" w:space="0" w:color="000000"/>
            </w:tcBorders>
          </w:tcPr>
          <w:p w14:paraId="35AB3C87" w14:textId="186C0D18" w:rsidR="00D2197F" w:rsidRPr="001E64D9" w:rsidRDefault="00A54F1F"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para fins de habilitação.</w:t>
            </w:r>
          </w:p>
        </w:tc>
      </w:tr>
      <w:tr w:rsidR="00DB2069" w:rsidRPr="001E64D9" w14:paraId="0CBC462C"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0000382" w14:textId="532B3D9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Anexo</w:t>
            </w:r>
            <w:r w:rsidR="00422905">
              <w:rPr>
                <w:rFonts w:ascii="Arial" w:eastAsia="Times New Roman" w:hAnsi="Arial" w:cs="Arial"/>
                <w:color w:val="000000"/>
                <w:sz w:val="24"/>
                <w:szCs w:val="24"/>
              </w:rPr>
              <w:t xml:space="preserve"> X</w:t>
            </w:r>
          </w:p>
        </w:tc>
        <w:tc>
          <w:tcPr>
            <w:tcW w:w="7371" w:type="dxa"/>
            <w:tcBorders>
              <w:top w:val="single" w:sz="4" w:space="0" w:color="000000"/>
              <w:left w:val="single" w:sz="4" w:space="0" w:color="000000"/>
              <w:bottom w:val="single" w:sz="4" w:space="0" w:color="000000"/>
              <w:right w:val="single" w:sz="4" w:space="0" w:color="000000"/>
            </w:tcBorders>
          </w:tcPr>
          <w:p w14:paraId="00000383" w14:textId="720DCD7D" w:rsidR="00DB2069" w:rsidRPr="001E64D9" w:rsidRDefault="00A54F1F"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Declaração de ME / EPP</w:t>
            </w:r>
          </w:p>
        </w:tc>
      </w:tr>
      <w:tr w:rsidR="007E7CA8" w:rsidRPr="001E64D9" w14:paraId="6A556EC0"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089D0F61" w14:textId="429F3F7E" w:rsidR="007E7CA8" w:rsidRPr="001E64D9" w:rsidRDefault="007E7CA8"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XI</w:t>
            </w:r>
          </w:p>
        </w:tc>
        <w:tc>
          <w:tcPr>
            <w:tcW w:w="7371" w:type="dxa"/>
            <w:tcBorders>
              <w:top w:val="single" w:sz="4" w:space="0" w:color="000000"/>
              <w:left w:val="single" w:sz="4" w:space="0" w:color="000000"/>
              <w:bottom w:val="single" w:sz="4" w:space="0" w:color="000000"/>
              <w:right w:val="single" w:sz="4" w:space="0" w:color="000000"/>
            </w:tcBorders>
          </w:tcPr>
          <w:p w14:paraId="0C63C3A6" w14:textId="351211F8" w:rsidR="007E7CA8" w:rsidRPr="001E64D9" w:rsidRDefault="007E7CA8"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Declaração de Regularidade Trabalhista</w:t>
            </w:r>
          </w:p>
        </w:tc>
      </w:tr>
      <w:tr w:rsidR="00500F6E" w:rsidRPr="001E64D9" w14:paraId="4093C313" w14:textId="77777777" w:rsidTr="00391366">
        <w:tc>
          <w:tcPr>
            <w:tcW w:w="1271" w:type="dxa"/>
            <w:tcBorders>
              <w:top w:val="single" w:sz="4" w:space="0" w:color="000000"/>
              <w:left w:val="single" w:sz="4" w:space="0" w:color="000000"/>
              <w:bottom w:val="single" w:sz="4" w:space="0" w:color="000000"/>
              <w:right w:val="single" w:sz="4" w:space="0" w:color="000000"/>
            </w:tcBorders>
          </w:tcPr>
          <w:p w14:paraId="303E5748" w14:textId="77777777" w:rsidR="00500F6E" w:rsidRDefault="00500F6E"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tc>
        <w:tc>
          <w:tcPr>
            <w:tcW w:w="7371" w:type="dxa"/>
            <w:tcBorders>
              <w:top w:val="single" w:sz="4" w:space="0" w:color="000000"/>
              <w:left w:val="single" w:sz="4" w:space="0" w:color="000000"/>
              <w:bottom w:val="single" w:sz="4" w:space="0" w:color="000000"/>
              <w:right w:val="single" w:sz="4" w:space="0" w:color="000000"/>
            </w:tcBorders>
          </w:tcPr>
          <w:p w14:paraId="62A7206C" w14:textId="77777777" w:rsidR="00500F6E" w:rsidRDefault="00500F6E"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tc>
      </w:tr>
    </w:tbl>
    <w:p w14:paraId="439D70B3" w14:textId="77777777" w:rsidR="00500F6E" w:rsidRDefault="00500F6E"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89" w14:textId="76C02020"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22.6 – Este Edital contém __ (_____) folhas rubricadas e numericamente ordenadas.</w:t>
      </w:r>
    </w:p>
    <w:p w14:paraId="0000038B" w14:textId="77777777" w:rsidR="00DB2069" w:rsidRPr="001E64D9" w:rsidRDefault="00B0237C" w:rsidP="004947A6">
      <w:pPr>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 ____ de ___________ de _______.</w:t>
      </w:r>
    </w:p>
    <w:p w14:paraId="0000038C" w14:textId="77777777" w:rsidR="00DB2069" w:rsidRPr="001E64D9" w:rsidRDefault="00DB2069" w:rsidP="004947A6">
      <w:pPr>
        <w:pBdr>
          <w:top w:val="nil"/>
          <w:left w:val="nil"/>
          <w:bottom w:val="nil"/>
          <w:right w:val="nil"/>
          <w:between w:val="nil"/>
        </w:pBdr>
        <w:spacing w:after="0" w:line="240" w:lineRule="auto"/>
        <w:jc w:val="both"/>
        <w:rPr>
          <w:rFonts w:ascii="Arial" w:eastAsia="Times New Roman" w:hAnsi="Arial" w:cs="Arial"/>
          <w:color w:val="000000"/>
          <w:sz w:val="24"/>
          <w:szCs w:val="24"/>
        </w:rPr>
      </w:pPr>
    </w:p>
    <w:p w14:paraId="0000038D" w14:textId="77777777" w:rsidR="00DB2069" w:rsidRPr="001E64D9" w:rsidRDefault="00B0237C" w:rsidP="004947A6">
      <w:pPr>
        <w:widowControl w:val="0"/>
        <w:pBdr>
          <w:top w:val="nil"/>
          <w:left w:val="nil"/>
          <w:bottom w:val="nil"/>
          <w:right w:val="nil"/>
          <w:between w:val="nil"/>
        </w:pBdr>
        <w:spacing w:after="0" w:line="24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w:t>
      </w:r>
    </w:p>
    <w:p w14:paraId="0000038E" w14:textId="77777777" w:rsidR="00DB2069" w:rsidRPr="001E64D9" w:rsidRDefault="00B0237C" w:rsidP="004947A6">
      <w:pPr>
        <w:pBdr>
          <w:top w:val="nil"/>
          <w:left w:val="nil"/>
          <w:bottom w:val="nil"/>
          <w:right w:val="nil"/>
          <w:between w:val="nil"/>
        </w:pBdr>
        <w:spacing w:after="0" w:line="240" w:lineRule="auto"/>
        <w:jc w:val="center"/>
        <w:rPr>
          <w:rFonts w:ascii="Arial" w:eastAsia="Times New Roman" w:hAnsi="Arial" w:cs="Arial"/>
          <w:smallCaps/>
          <w:color w:val="000000"/>
          <w:sz w:val="24"/>
          <w:szCs w:val="24"/>
        </w:rPr>
      </w:pPr>
      <w:r w:rsidRPr="001E64D9">
        <w:rPr>
          <w:rFonts w:ascii="Arial" w:eastAsia="Times New Roman" w:hAnsi="Arial" w:cs="Arial"/>
          <w:smallCaps/>
          <w:color w:val="000000"/>
          <w:sz w:val="24"/>
          <w:szCs w:val="24"/>
        </w:rPr>
        <w:t>Pregoeiro</w:t>
      </w:r>
    </w:p>
    <w:p w14:paraId="3987F171" w14:textId="58412900" w:rsidR="004C74A9" w:rsidRDefault="00422905" w:rsidP="00422905">
      <w:pPr>
        <w:spacing w:after="0" w:line="240" w:lineRule="auto"/>
        <w:jc w:val="center"/>
        <w:rPr>
          <w:rFonts w:ascii="Arial" w:eastAsia="Times New Roman" w:hAnsi="Arial" w:cs="Arial"/>
          <w:sz w:val="24"/>
          <w:szCs w:val="24"/>
        </w:rPr>
      </w:pPr>
      <w:r>
        <w:rPr>
          <w:rFonts w:ascii="Arial" w:eastAsia="Times New Roman" w:hAnsi="Arial" w:cs="Arial"/>
          <w:sz w:val="24"/>
          <w:szCs w:val="24"/>
        </w:rPr>
        <w:t xml:space="preserve">Luciana Lopes </w:t>
      </w:r>
    </w:p>
    <w:p w14:paraId="50998A48" w14:textId="486BB917" w:rsidR="00422905" w:rsidRDefault="00422905" w:rsidP="00422905">
      <w:pPr>
        <w:spacing w:after="0" w:line="240" w:lineRule="auto"/>
        <w:jc w:val="center"/>
        <w:rPr>
          <w:rFonts w:ascii="Arial" w:eastAsia="Times New Roman" w:hAnsi="Arial" w:cs="Arial"/>
          <w:sz w:val="24"/>
          <w:szCs w:val="24"/>
        </w:rPr>
      </w:pPr>
      <w:r>
        <w:rPr>
          <w:rFonts w:ascii="Arial" w:eastAsia="Times New Roman" w:hAnsi="Arial" w:cs="Arial"/>
          <w:sz w:val="24"/>
          <w:szCs w:val="24"/>
        </w:rPr>
        <w:t>Mat. 69/1635.358-7</w:t>
      </w:r>
    </w:p>
    <w:p w14:paraId="2FE5DA56" w14:textId="6E46D8DB" w:rsidR="00422905" w:rsidRPr="001E64D9" w:rsidRDefault="00422905" w:rsidP="00422905">
      <w:pPr>
        <w:spacing w:after="0" w:line="240" w:lineRule="auto"/>
        <w:rPr>
          <w:rFonts w:ascii="Arial" w:eastAsia="Times New Roman" w:hAnsi="Arial" w:cs="Arial"/>
          <w:sz w:val="24"/>
          <w:szCs w:val="24"/>
        </w:rPr>
      </w:pPr>
    </w:p>
    <w:p w14:paraId="00000393" w14:textId="438D65DC" w:rsidR="00B701CD" w:rsidRDefault="00B701CD" w:rsidP="004947A6">
      <w:pPr>
        <w:rPr>
          <w:rFonts w:ascii="Arial" w:eastAsia="Times New Roman" w:hAnsi="Arial" w:cs="Arial"/>
          <w:sz w:val="24"/>
          <w:szCs w:val="24"/>
        </w:rPr>
      </w:pPr>
      <w:r>
        <w:rPr>
          <w:rFonts w:ascii="Arial" w:eastAsia="Times New Roman" w:hAnsi="Arial" w:cs="Arial"/>
          <w:sz w:val="24"/>
          <w:szCs w:val="24"/>
        </w:rPr>
        <w:br w:type="page"/>
      </w:r>
    </w:p>
    <w:p w14:paraId="22897A60" w14:textId="77777777" w:rsidR="00DB2069" w:rsidRDefault="00DB2069" w:rsidP="008A6625">
      <w:pPr>
        <w:jc w:val="center"/>
        <w:rPr>
          <w:rFonts w:ascii="Arial" w:hAnsi="Arial" w:cs="Arial"/>
          <w:b/>
          <w:bCs/>
          <w:sz w:val="32"/>
          <w:szCs w:val="32"/>
        </w:rPr>
      </w:pPr>
    </w:p>
    <w:p w14:paraId="111A3EFA" w14:textId="77777777" w:rsidR="00282145" w:rsidRDefault="00282145" w:rsidP="008A6625">
      <w:pPr>
        <w:jc w:val="center"/>
        <w:rPr>
          <w:rFonts w:ascii="Arial" w:hAnsi="Arial" w:cs="Arial"/>
          <w:b/>
          <w:bCs/>
          <w:sz w:val="32"/>
          <w:szCs w:val="32"/>
        </w:rPr>
      </w:pPr>
    </w:p>
    <w:p w14:paraId="7F699435" w14:textId="77777777" w:rsidR="00282145" w:rsidRDefault="00282145" w:rsidP="008A6625">
      <w:pPr>
        <w:jc w:val="center"/>
        <w:rPr>
          <w:rFonts w:ascii="Arial" w:hAnsi="Arial" w:cs="Arial"/>
          <w:b/>
          <w:bCs/>
          <w:sz w:val="32"/>
          <w:szCs w:val="32"/>
        </w:rPr>
      </w:pPr>
    </w:p>
    <w:p w14:paraId="748F67EC" w14:textId="77777777" w:rsidR="00282145" w:rsidRPr="008A6625" w:rsidRDefault="00282145" w:rsidP="008A6625">
      <w:pPr>
        <w:jc w:val="center"/>
        <w:rPr>
          <w:rFonts w:ascii="Arial" w:hAnsi="Arial" w:cs="Arial"/>
          <w:b/>
          <w:bCs/>
          <w:sz w:val="32"/>
          <w:szCs w:val="32"/>
        </w:rPr>
      </w:pPr>
    </w:p>
    <w:p w14:paraId="26C445CE" w14:textId="1DC84F12" w:rsidR="00CF44D9" w:rsidRPr="008A6625" w:rsidRDefault="00CF44D9" w:rsidP="008A6625">
      <w:pPr>
        <w:jc w:val="center"/>
        <w:rPr>
          <w:rFonts w:ascii="Arial" w:hAnsi="Arial" w:cs="Arial"/>
          <w:b/>
          <w:bCs/>
          <w:sz w:val="32"/>
          <w:szCs w:val="32"/>
        </w:rPr>
      </w:pPr>
      <w:r w:rsidRPr="008A6625">
        <w:rPr>
          <w:rFonts w:ascii="Arial" w:hAnsi="Arial" w:cs="Arial"/>
          <w:b/>
          <w:bCs/>
          <w:sz w:val="32"/>
          <w:szCs w:val="32"/>
        </w:rPr>
        <w:t xml:space="preserve">ANEXO I </w:t>
      </w:r>
    </w:p>
    <w:p w14:paraId="735EC6B4" w14:textId="19EDA3D7" w:rsidR="00CF44D9" w:rsidRPr="008A6625" w:rsidRDefault="00CF44D9" w:rsidP="004947A6">
      <w:pPr>
        <w:jc w:val="center"/>
        <w:rPr>
          <w:rFonts w:ascii="Arial" w:hAnsi="Arial" w:cs="Arial"/>
          <w:b/>
          <w:bCs/>
          <w:sz w:val="32"/>
          <w:szCs w:val="32"/>
        </w:rPr>
      </w:pPr>
      <w:r w:rsidRPr="008A6625">
        <w:rPr>
          <w:rFonts w:ascii="Arial" w:hAnsi="Arial" w:cs="Arial"/>
          <w:b/>
          <w:bCs/>
          <w:sz w:val="32"/>
          <w:szCs w:val="32"/>
        </w:rPr>
        <w:t>TERMO DE REFERÊNCIA</w:t>
      </w:r>
    </w:p>
    <w:p w14:paraId="44BDB90F" w14:textId="77777777" w:rsidR="00CF44D9" w:rsidRPr="008A6625" w:rsidRDefault="00CF44D9" w:rsidP="008A6625">
      <w:pPr>
        <w:jc w:val="center"/>
        <w:rPr>
          <w:rFonts w:ascii="Arial" w:hAnsi="Arial" w:cs="Arial"/>
          <w:b/>
          <w:bCs/>
          <w:sz w:val="32"/>
          <w:szCs w:val="32"/>
        </w:rPr>
      </w:pPr>
    </w:p>
    <w:p w14:paraId="417BA009" w14:textId="77777777" w:rsidR="00CF44D9" w:rsidRPr="008A6625" w:rsidRDefault="00CF44D9" w:rsidP="008A6625">
      <w:pPr>
        <w:jc w:val="center"/>
        <w:rPr>
          <w:rFonts w:ascii="Arial" w:hAnsi="Arial" w:cs="Arial"/>
          <w:b/>
          <w:bCs/>
          <w:sz w:val="32"/>
          <w:szCs w:val="32"/>
        </w:rPr>
      </w:pPr>
    </w:p>
    <w:p w14:paraId="17E582E7" w14:textId="77777777" w:rsidR="00CF44D9" w:rsidRPr="008A6625" w:rsidRDefault="00CF44D9" w:rsidP="008A6625">
      <w:pPr>
        <w:jc w:val="center"/>
        <w:rPr>
          <w:rFonts w:ascii="Arial" w:hAnsi="Arial" w:cs="Arial"/>
          <w:b/>
          <w:bCs/>
          <w:sz w:val="32"/>
          <w:szCs w:val="32"/>
        </w:rPr>
      </w:pPr>
    </w:p>
    <w:p w14:paraId="3351756F" w14:textId="77777777" w:rsidR="00CF44D9" w:rsidRPr="008A6625" w:rsidRDefault="00CF44D9" w:rsidP="008A6625">
      <w:pPr>
        <w:jc w:val="center"/>
        <w:rPr>
          <w:rFonts w:ascii="Arial" w:hAnsi="Arial" w:cs="Arial"/>
          <w:b/>
          <w:bCs/>
          <w:sz w:val="32"/>
          <w:szCs w:val="32"/>
        </w:rPr>
      </w:pPr>
    </w:p>
    <w:p w14:paraId="0CD7D955" w14:textId="4BE4E582" w:rsidR="00CF44D9" w:rsidRPr="008A6625" w:rsidRDefault="00422905" w:rsidP="008A6625">
      <w:pPr>
        <w:jc w:val="center"/>
        <w:rPr>
          <w:rFonts w:ascii="Arial" w:hAnsi="Arial" w:cs="Arial"/>
          <w:b/>
          <w:bCs/>
          <w:sz w:val="32"/>
          <w:szCs w:val="32"/>
        </w:rPr>
      </w:pPr>
      <w:r w:rsidRPr="008A6625">
        <w:rPr>
          <w:rFonts w:ascii="Arial" w:hAnsi="Arial" w:cs="Arial"/>
          <w:b/>
          <w:bCs/>
          <w:sz w:val="32"/>
          <w:szCs w:val="32"/>
        </w:rPr>
        <w:t>ANEXO I-A</w:t>
      </w:r>
    </w:p>
    <w:p w14:paraId="1272DB13" w14:textId="6D0215D1" w:rsidR="00422905" w:rsidRPr="008A6625" w:rsidRDefault="00422905" w:rsidP="008A6625">
      <w:pPr>
        <w:jc w:val="center"/>
        <w:rPr>
          <w:rFonts w:ascii="Arial" w:hAnsi="Arial" w:cs="Arial"/>
          <w:b/>
          <w:bCs/>
          <w:sz w:val="32"/>
          <w:szCs w:val="32"/>
        </w:rPr>
      </w:pPr>
      <w:r w:rsidRPr="008A6625">
        <w:rPr>
          <w:rFonts w:ascii="Arial" w:hAnsi="Arial" w:cs="Arial"/>
          <w:b/>
          <w:bCs/>
          <w:sz w:val="32"/>
          <w:szCs w:val="32"/>
        </w:rPr>
        <w:t xml:space="preserve">PLANILHA </w:t>
      </w:r>
      <w:r w:rsidR="008A6625" w:rsidRPr="008A6625">
        <w:rPr>
          <w:rFonts w:ascii="Arial" w:hAnsi="Arial" w:cs="Arial"/>
          <w:b/>
          <w:bCs/>
          <w:sz w:val="32"/>
          <w:szCs w:val="32"/>
        </w:rPr>
        <w:t>DE CUSTOS E FORMAÇÃO</w:t>
      </w:r>
    </w:p>
    <w:p w14:paraId="31C4C562" w14:textId="77777777" w:rsidR="00422905" w:rsidRPr="008A6625" w:rsidRDefault="00422905" w:rsidP="008A6625">
      <w:pPr>
        <w:jc w:val="center"/>
        <w:rPr>
          <w:rFonts w:ascii="Arial" w:hAnsi="Arial" w:cs="Arial"/>
          <w:b/>
          <w:bCs/>
          <w:sz w:val="32"/>
          <w:szCs w:val="32"/>
        </w:rPr>
      </w:pPr>
    </w:p>
    <w:p w14:paraId="123BFF02" w14:textId="77777777" w:rsidR="00CF44D9" w:rsidRPr="001E64D9" w:rsidRDefault="00CF44D9" w:rsidP="004947A6">
      <w:pPr>
        <w:pStyle w:val="Ttulo1"/>
        <w:spacing w:before="0" w:after="100" w:afterAutospacing="1" w:line="360" w:lineRule="auto"/>
        <w:jc w:val="center"/>
        <w:rPr>
          <w:rFonts w:ascii="Arial" w:hAnsi="Arial" w:cs="Arial"/>
          <w:szCs w:val="24"/>
        </w:rPr>
      </w:pPr>
    </w:p>
    <w:p w14:paraId="3C7BF8EC" w14:textId="77777777" w:rsidR="00CF44D9" w:rsidRDefault="00CF44D9" w:rsidP="004947A6">
      <w:pPr>
        <w:pStyle w:val="Ttulo1"/>
        <w:spacing w:before="0" w:after="100" w:afterAutospacing="1" w:line="360" w:lineRule="auto"/>
        <w:jc w:val="center"/>
        <w:rPr>
          <w:rFonts w:ascii="Arial" w:hAnsi="Arial" w:cs="Arial"/>
          <w:szCs w:val="24"/>
        </w:rPr>
      </w:pPr>
    </w:p>
    <w:p w14:paraId="2E52E3EA" w14:textId="05AC3620" w:rsidR="008A6625" w:rsidRPr="008A6625" w:rsidRDefault="008A6625" w:rsidP="008A6625">
      <w:pPr>
        <w:jc w:val="center"/>
        <w:rPr>
          <w:rFonts w:ascii="Arial" w:hAnsi="Arial" w:cs="Arial"/>
          <w:b/>
          <w:bCs/>
          <w:sz w:val="32"/>
          <w:szCs w:val="32"/>
        </w:rPr>
      </w:pPr>
      <w:r w:rsidRPr="008A6625">
        <w:rPr>
          <w:rFonts w:ascii="Arial" w:hAnsi="Arial" w:cs="Arial"/>
          <w:b/>
          <w:bCs/>
          <w:sz w:val="32"/>
          <w:szCs w:val="32"/>
        </w:rPr>
        <w:t>ANEXO I-B</w:t>
      </w:r>
    </w:p>
    <w:p w14:paraId="6E25FFEA" w14:textId="1D642B7E" w:rsidR="008A6625" w:rsidRPr="00282145" w:rsidRDefault="008A6625" w:rsidP="008A6625">
      <w:pPr>
        <w:jc w:val="center"/>
        <w:rPr>
          <w:rFonts w:ascii="Arial" w:hAnsi="Arial" w:cs="Arial"/>
          <w:b/>
          <w:bCs/>
          <w:caps/>
          <w:sz w:val="32"/>
          <w:szCs w:val="32"/>
        </w:rPr>
      </w:pPr>
      <w:r w:rsidRPr="00282145">
        <w:rPr>
          <w:rFonts w:ascii="Arial" w:hAnsi="Arial" w:cs="Arial"/>
          <w:b/>
          <w:bCs/>
          <w:caps/>
          <w:sz w:val="32"/>
          <w:szCs w:val="32"/>
        </w:rPr>
        <w:t>Proposta Detalhe</w:t>
      </w:r>
    </w:p>
    <w:p w14:paraId="63CB1FBF" w14:textId="77777777" w:rsidR="008A6625" w:rsidRPr="008A6625" w:rsidRDefault="008A6625" w:rsidP="008A6625"/>
    <w:p w14:paraId="08A261A0" w14:textId="77777777" w:rsidR="00CF44D9" w:rsidRPr="001E64D9" w:rsidRDefault="00CF44D9" w:rsidP="004947A6">
      <w:pPr>
        <w:rPr>
          <w:rFonts w:ascii="Arial" w:hAnsi="Arial" w:cs="Arial"/>
          <w:sz w:val="24"/>
          <w:szCs w:val="24"/>
        </w:rPr>
      </w:pPr>
    </w:p>
    <w:p w14:paraId="711A894C" w14:textId="77777777" w:rsidR="00CF44D9" w:rsidRPr="001E64D9" w:rsidRDefault="00CF44D9" w:rsidP="004947A6">
      <w:pPr>
        <w:rPr>
          <w:rFonts w:ascii="Arial" w:hAnsi="Arial" w:cs="Arial"/>
          <w:sz w:val="24"/>
          <w:szCs w:val="24"/>
        </w:rPr>
      </w:pPr>
    </w:p>
    <w:p w14:paraId="2A2B0DF9" w14:textId="77777777" w:rsidR="00CF44D9" w:rsidRPr="001E64D9" w:rsidRDefault="00CF44D9" w:rsidP="004947A6">
      <w:pPr>
        <w:rPr>
          <w:rFonts w:ascii="Arial" w:hAnsi="Arial" w:cs="Arial"/>
          <w:sz w:val="24"/>
          <w:szCs w:val="24"/>
        </w:rPr>
      </w:pPr>
    </w:p>
    <w:p w14:paraId="04F3D7CC" w14:textId="77777777" w:rsidR="00CF44D9" w:rsidRPr="001E64D9" w:rsidRDefault="00CF44D9" w:rsidP="004947A6">
      <w:pPr>
        <w:rPr>
          <w:rFonts w:ascii="Arial" w:hAnsi="Arial" w:cs="Arial"/>
          <w:sz w:val="24"/>
          <w:szCs w:val="24"/>
        </w:rPr>
      </w:pPr>
    </w:p>
    <w:p w14:paraId="35B02A0A" w14:textId="77777777" w:rsidR="00CF44D9" w:rsidRPr="001E64D9" w:rsidRDefault="00CF44D9" w:rsidP="004947A6">
      <w:pPr>
        <w:rPr>
          <w:rFonts w:ascii="Arial" w:hAnsi="Arial" w:cs="Arial"/>
          <w:sz w:val="24"/>
          <w:szCs w:val="24"/>
        </w:rPr>
      </w:pPr>
    </w:p>
    <w:p w14:paraId="0C303A89" w14:textId="77777777" w:rsidR="00CF44D9" w:rsidRPr="001E64D9" w:rsidRDefault="00CF44D9" w:rsidP="004947A6">
      <w:pPr>
        <w:rPr>
          <w:rFonts w:ascii="Arial" w:hAnsi="Arial" w:cs="Arial"/>
          <w:sz w:val="24"/>
          <w:szCs w:val="24"/>
        </w:rPr>
      </w:pPr>
    </w:p>
    <w:p w14:paraId="2E6F9563" w14:textId="40FD8E39" w:rsidR="00CF44D9" w:rsidRPr="001E64D9" w:rsidRDefault="00CF44D9" w:rsidP="004947A6">
      <w:pPr>
        <w:pStyle w:val="Ttulo1"/>
        <w:spacing w:before="0" w:after="100" w:afterAutospacing="1" w:line="360" w:lineRule="auto"/>
        <w:jc w:val="center"/>
        <w:rPr>
          <w:rFonts w:ascii="Arial" w:hAnsi="Arial" w:cs="Arial"/>
          <w:szCs w:val="24"/>
        </w:rPr>
      </w:pPr>
      <w:r w:rsidRPr="001E64D9">
        <w:rPr>
          <w:rFonts w:ascii="Arial" w:hAnsi="Arial" w:cs="Arial"/>
          <w:szCs w:val="24"/>
        </w:rPr>
        <w:t>ANEXO II</w:t>
      </w:r>
    </w:p>
    <w:p w14:paraId="000003A8" w14:textId="1CFDDBB0" w:rsidR="00DB2069" w:rsidRPr="001E64D9" w:rsidRDefault="00B0237C" w:rsidP="004947A6">
      <w:pPr>
        <w:pStyle w:val="Ttulo1"/>
        <w:spacing w:before="0" w:after="100" w:afterAutospacing="1" w:line="360" w:lineRule="auto"/>
        <w:jc w:val="center"/>
        <w:rPr>
          <w:rFonts w:ascii="Arial" w:hAnsi="Arial" w:cs="Arial"/>
          <w:szCs w:val="24"/>
        </w:rPr>
      </w:pPr>
      <w:r w:rsidRPr="001E64D9">
        <w:rPr>
          <w:rFonts w:ascii="Arial" w:hAnsi="Arial" w:cs="Arial"/>
          <w:szCs w:val="24"/>
        </w:rPr>
        <w:t>MINUTA DE CONTRATO</w:t>
      </w:r>
    </w:p>
    <w:p w14:paraId="000003A9" w14:textId="77777777" w:rsidR="00DB2069" w:rsidRPr="001E64D9" w:rsidRDefault="00B0237C" w:rsidP="004947A6">
      <w:pPr>
        <w:spacing w:after="100" w:afterAutospacing="1" w:line="360" w:lineRule="auto"/>
        <w:jc w:val="center"/>
        <w:rPr>
          <w:rFonts w:ascii="Arial" w:eastAsia="Times New Roman" w:hAnsi="Arial" w:cs="Arial"/>
          <w:b/>
          <w:sz w:val="24"/>
          <w:szCs w:val="24"/>
        </w:rPr>
      </w:pPr>
      <w:r w:rsidRPr="001E64D9">
        <w:rPr>
          <w:rFonts w:ascii="Arial" w:eastAsia="Times New Roman" w:hAnsi="Arial" w:cs="Arial"/>
          <w:b/>
          <w:sz w:val="24"/>
          <w:szCs w:val="24"/>
        </w:rPr>
        <w:t xml:space="preserve">(PREGÃO ELETRÔNICO – PRESTAÇÃO DE SERVIÇOS OU FORNECIMENTO CONTÍNUO) </w:t>
      </w:r>
    </w:p>
    <w:p w14:paraId="000003AB" w14:textId="2A428F09" w:rsidR="00DB2069" w:rsidRPr="001E64D9" w:rsidRDefault="00B0237C" w:rsidP="007E7CA8">
      <w:pPr>
        <w:widowControl w:val="0"/>
        <w:pBdr>
          <w:top w:val="nil"/>
          <w:left w:val="nil"/>
          <w:bottom w:val="nil"/>
          <w:right w:val="nil"/>
          <w:between w:val="nil"/>
        </w:pBdr>
        <w:spacing w:after="100" w:afterAutospacing="1" w:line="360" w:lineRule="auto"/>
        <w:ind w:left="3402"/>
        <w:jc w:val="both"/>
        <w:rPr>
          <w:rFonts w:ascii="Arial" w:eastAsia="Times New Roman" w:hAnsi="Arial" w:cs="Arial"/>
          <w:b/>
          <w:color w:val="000000"/>
          <w:sz w:val="24"/>
          <w:szCs w:val="24"/>
        </w:rPr>
      </w:pPr>
      <w:r w:rsidRPr="001E64D9">
        <w:rPr>
          <w:rFonts w:ascii="Arial" w:eastAsia="Times New Roman" w:hAnsi="Arial" w:cs="Arial"/>
          <w:b/>
          <w:color w:val="000000"/>
          <w:sz w:val="24"/>
          <w:szCs w:val="24"/>
        </w:rPr>
        <w:t>Termo de Contrato celebrado entre a</w:t>
      </w:r>
      <w:r w:rsidR="004217D9" w:rsidRPr="001E64D9">
        <w:rPr>
          <w:rFonts w:ascii="Arial" w:eastAsia="Times New Roman" w:hAnsi="Arial" w:cs="Arial"/>
          <w:b/>
          <w:color w:val="000000"/>
          <w:sz w:val="24"/>
          <w:szCs w:val="24"/>
        </w:rPr>
        <w:t xml:space="preserve"> MULTIRIO - Empresa Municipal de Multimeios Ltda.</w:t>
      </w:r>
      <w:r w:rsidRPr="001E64D9">
        <w:rPr>
          <w:rFonts w:ascii="Arial" w:eastAsia="Times New Roman" w:hAnsi="Arial" w:cs="Arial"/>
          <w:b/>
          <w:color w:val="000000"/>
          <w:sz w:val="24"/>
          <w:szCs w:val="24"/>
        </w:rPr>
        <w:t xml:space="preserve">, como CONTRATANTE, e a ______________________, como CONTRATADA, para ______________________ </w:t>
      </w:r>
      <w:r w:rsidRPr="001E64D9">
        <w:rPr>
          <w:rFonts w:ascii="Arial" w:eastAsia="Times New Roman" w:hAnsi="Arial" w:cs="Arial"/>
          <w:b/>
          <w:color w:val="FF0000"/>
          <w:sz w:val="24"/>
          <w:szCs w:val="24"/>
        </w:rPr>
        <w:t xml:space="preserve">[prestação de serviços/fornecimento contínuo] </w:t>
      </w:r>
      <w:r w:rsidRPr="001E64D9">
        <w:rPr>
          <w:rFonts w:ascii="Arial" w:eastAsia="Times New Roman" w:hAnsi="Arial" w:cs="Arial"/>
          <w:b/>
          <w:color w:val="000000"/>
          <w:sz w:val="24"/>
          <w:szCs w:val="24"/>
        </w:rPr>
        <w:t>na forma abaixo.</w:t>
      </w:r>
    </w:p>
    <w:p w14:paraId="000003AD" w14:textId="522DB6A8"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sz w:val="24"/>
          <w:szCs w:val="24"/>
        </w:rPr>
        <w:t>A</w:t>
      </w:r>
      <w:r w:rsidR="005D446E" w:rsidRPr="001E64D9">
        <w:rPr>
          <w:rFonts w:ascii="Arial" w:eastAsia="Times New Roman" w:hAnsi="Arial" w:cs="Arial"/>
          <w:sz w:val="24"/>
          <w:szCs w:val="24"/>
        </w:rPr>
        <w:t>os dias _________ do mês de      do ano de     , a</w:t>
      </w:r>
      <w:r w:rsidRPr="001E64D9">
        <w:rPr>
          <w:rFonts w:ascii="Arial" w:eastAsia="Times New Roman" w:hAnsi="Arial" w:cs="Arial"/>
          <w:color w:val="000000"/>
          <w:sz w:val="24"/>
          <w:szCs w:val="24"/>
        </w:rPr>
        <w:t xml:space="preserve"> </w:t>
      </w:r>
      <w:r w:rsidR="004217D9" w:rsidRPr="001E64D9">
        <w:rPr>
          <w:rFonts w:ascii="Arial" w:eastAsia="Times New Roman" w:hAnsi="Arial" w:cs="Arial"/>
          <w:color w:val="000000"/>
          <w:sz w:val="24"/>
          <w:szCs w:val="24"/>
        </w:rPr>
        <w:t xml:space="preserve">MULTIRIO - </w:t>
      </w:r>
      <w:r w:rsidRPr="001E64D9">
        <w:rPr>
          <w:rFonts w:ascii="Arial" w:eastAsia="Times New Roman" w:hAnsi="Arial" w:cs="Arial"/>
          <w:color w:val="000000"/>
          <w:sz w:val="24"/>
          <w:szCs w:val="24"/>
        </w:rPr>
        <w:t xml:space="preserve">Empresa </w:t>
      </w:r>
      <w:r w:rsidR="004217D9" w:rsidRPr="001E64D9">
        <w:rPr>
          <w:rFonts w:ascii="Arial" w:eastAsia="Times New Roman" w:hAnsi="Arial" w:cs="Arial"/>
          <w:color w:val="000000"/>
          <w:sz w:val="24"/>
          <w:szCs w:val="24"/>
        </w:rPr>
        <w:t>Municipal de Multimeios Ltda.</w:t>
      </w:r>
      <w:r w:rsidRPr="001E64D9">
        <w:rPr>
          <w:rFonts w:ascii="Arial" w:eastAsia="Times New Roman" w:hAnsi="Arial" w:cs="Arial"/>
          <w:color w:val="000000"/>
          <w:sz w:val="24"/>
          <w:szCs w:val="24"/>
        </w:rPr>
        <w:t>, situada à</w:t>
      </w:r>
      <w:r w:rsidRPr="001E64D9">
        <w:rPr>
          <w:rFonts w:ascii="Arial" w:eastAsia="Times New Roman" w:hAnsi="Arial" w:cs="Arial"/>
          <w:b/>
          <w:color w:val="000000"/>
          <w:sz w:val="24"/>
          <w:szCs w:val="24"/>
        </w:rPr>
        <w:t xml:space="preserve"> </w:t>
      </w:r>
      <w:r w:rsidR="004217D9" w:rsidRPr="001E64D9">
        <w:rPr>
          <w:rFonts w:ascii="Arial" w:eastAsia="Times New Roman" w:hAnsi="Arial" w:cs="Arial"/>
          <w:bCs/>
          <w:color w:val="000000"/>
          <w:sz w:val="24"/>
          <w:szCs w:val="24"/>
        </w:rPr>
        <w:t>Rua Dom Marcos Barbosa, n°. 02, salas 403 e 404, Cidade Nova, Rio de Janeiro - RJ</w:t>
      </w:r>
      <w:r w:rsidRPr="001E64D9">
        <w:rPr>
          <w:rFonts w:ascii="Arial" w:eastAsia="Times New Roman" w:hAnsi="Arial" w:cs="Arial"/>
          <w:color w:val="000000"/>
          <w:sz w:val="24"/>
          <w:szCs w:val="24"/>
        </w:rPr>
        <w:t xml:space="preserve">  a  seguir  denominad</w:t>
      </w:r>
      <w:r w:rsidR="004217D9" w:rsidRPr="001E64D9">
        <w:rPr>
          <w:rFonts w:ascii="Arial" w:eastAsia="Times New Roman" w:hAnsi="Arial" w:cs="Arial"/>
          <w:color w:val="000000"/>
          <w:sz w:val="24"/>
          <w:szCs w:val="24"/>
        </w:rPr>
        <w:t>a</w:t>
      </w:r>
      <w:r w:rsidRPr="001E64D9">
        <w:rPr>
          <w:rFonts w:ascii="Arial" w:eastAsia="Times New Roman" w:hAnsi="Arial" w:cs="Arial"/>
          <w:color w:val="000000"/>
          <w:sz w:val="24"/>
          <w:szCs w:val="24"/>
        </w:rPr>
        <w:t xml:space="preserve"> CONTRATANTE, representad</w:t>
      </w:r>
      <w:r w:rsidR="007E20E7" w:rsidRPr="001E64D9">
        <w:rPr>
          <w:rFonts w:ascii="Arial" w:eastAsia="Times New Roman" w:hAnsi="Arial" w:cs="Arial"/>
          <w:color w:val="000000"/>
          <w:sz w:val="24"/>
          <w:szCs w:val="24"/>
        </w:rPr>
        <w:t>a</w:t>
      </w:r>
      <w:r w:rsidRPr="001E64D9">
        <w:rPr>
          <w:rFonts w:ascii="Arial" w:eastAsia="Times New Roman" w:hAnsi="Arial" w:cs="Arial"/>
          <w:color w:val="000000"/>
          <w:sz w:val="24"/>
          <w:szCs w:val="24"/>
        </w:rPr>
        <w:t xml:space="preserve"> pelo</w:t>
      </w:r>
      <w:r w:rsidRPr="001E64D9">
        <w:rPr>
          <w:rFonts w:ascii="Arial" w:eastAsia="Times New Roman" w:hAnsi="Arial" w:cs="Arial"/>
          <w:color w:val="FF0000"/>
          <w:sz w:val="24"/>
          <w:szCs w:val="24"/>
        </w:rPr>
        <w:t xml:space="preserve"> [autoridade administrativa     competente      para      firmar      o      contrato]</w:t>
      </w:r>
      <w:r w:rsidRPr="001E64D9">
        <w:rPr>
          <w:rFonts w:ascii="Arial" w:eastAsia="Times New Roman" w:hAnsi="Arial" w:cs="Arial"/>
          <w:color w:val="000000"/>
          <w:sz w:val="24"/>
          <w:szCs w:val="24"/>
        </w:rPr>
        <w:t xml:space="preserve">,      e      a     sociedade ____________ , estabelecida na _________________  </w:t>
      </w:r>
      <w:r w:rsidRPr="001E64D9">
        <w:rPr>
          <w:rFonts w:ascii="Arial" w:eastAsia="Times New Roman" w:hAnsi="Arial" w:cs="Arial"/>
          <w:color w:val="FF0000"/>
          <w:sz w:val="24"/>
          <w:szCs w:val="24"/>
        </w:rPr>
        <w:t>[endereço da sociedade CONTRATADA]</w:t>
      </w:r>
      <w:r w:rsidRPr="001E64D9">
        <w:rPr>
          <w:rFonts w:ascii="Arial" w:eastAsia="Times New Roman" w:hAnsi="Arial" w:cs="Arial"/>
          <w:color w:val="000000"/>
          <w:sz w:val="24"/>
          <w:szCs w:val="24"/>
        </w:rPr>
        <w:t xml:space="preserve">, inscrita no Cadastro Nacional de Pessoas Jurídicas – CNPJ sob o nº _________, a seguir denominada CONTRATADA,  neste ato representada por ___________________ </w:t>
      </w:r>
      <w:r w:rsidRPr="001E64D9">
        <w:rPr>
          <w:rFonts w:ascii="Arial" w:eastAsia="Times New Roman" w:hAnsi="Arial" w:cs="Arial"/>
          <w:color w:val="FF0000"/>
          <w:sz w:val="24"/>
          <w:szCs w:val="24"/>
        </w:rPr>
        <w:t>[representante da sociedade adjudicatária]</w:t>
      </w:r>
      <w:r w:rsidRPr="001E64D9">
        <w:rPr>
          <w:rFonts w:ascii="Arial" w:eastAsia="Times New Roman" w:hAnsi="Arial" w:cs="Arial"/>
          <w:color w:val="000000"/>
          <w:sz w:val="24"/>
          <w:szCs w:val="24"/>
        </w:rPr>
        <w:t xml:space="preserve"> têm justo e acordado o presente Contrato, que é celebrado em decorrência do resultado do PREGÃO ELETRÔNICO PE – Nº </w:t>
      </w:r>
      <w:r w:rsidR="004F2F6D">
        <w:rPr>
          <w:rFonts w:ascii="Arial" w:eastAsia="Times New Roman" w:hAnsi="Arial" w:cs="Arial"/>
          <w:color w:val="000000"/>
          <w:sz w:val="24"/>
          <w:szCs w:val="24"/>
        </w:rPr>
        <w:t>90634/2025</w:t>
      </w:r>
      <w:r w:rsidRPr="001E64D9">
        <w:rPr>
          <w:rFonts w:ascii="Arial" w:eastAsia="Times New Roman" w:hAnsi="Arial" w:cs="Arial"/>
          <w:color w:val="000000"/>
          <w:sz w:val="24"/>
          <w:szCs w:val="24"/>
        </w:rPr>
        <w:t xml:space="preserve">, realizado por meio do processo administrativo nº </w:t>
      </w:r>
      <w:r w:rsidR="004F2F6D">
        <w:rPr>
          <w:rFonts w:ascii="Arial" w:eastAsia="Times New Roman" w:hAnsi="Arial" w:cs="Arial"/>
          <w:color w:val="000000"/>
          <w:sz w:val="24"/>
          <w:szCs w:val="24"/>
        </w:rPr>
        <w:t>MUL-PRO-2025/00734</w:t>
      </w:r>
      <w:r w:rsidRPr="001E64D9">
        <w:rPr>
          <w:rFonts w:ascii="Arial" w:eastAsia="Times New Roman" w:hAnsi="Arial" w:cs="Arial"/>
          <w:color w:val="000000"/>
          <w:sz w:val="24"/>
          <w:szCs w:val="24"/>
        </w:rPr>
        <w:t>, que se regerá pelas seguintes cláusulas e condições.</w:t>
      </w:r>
    </w:p>
    <w:p w14:paraId="000003AE" w14:textId="3B363307"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CLÁUSULA PRIMEIRA – LEGISLAÇÃO APLICÁVEL</w:t>
      </w:r>
    </w:p>
    <w:p w14:paraId="000003AF" w14:textId="36E9E793"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Este Contrato se rege por toda a legislação aplicável à espécie, que desde já se entende como referida no presente termo, especialmente pelas normas de caráter geral da Lei Federal nº 13.303/2016, regulamentada pelo Decreto Municipal nº 44.698/2018, pela Lei Complementar Federal nº 123/2006 – Estatuto Nacional da Microempresa e da Empresa de Pequeno Porte, </w:t>
      </w:r>
      <w:r w:rsidR="00D913AF" w:rsidRPr="001E64D9">
        <w:rPr>
          <w:rFonts w:ascii="Arial" w:eastAsia="Times New Roman" w:hAnsi="Arial" w:cs="Arial"/>
          <w:sz w:val="24"/>
          <w:szCs w:val="24"/>
        </w:rPr>
        <w:t xml:space="preserve">regulamentada pelo Decreto Rio nº 31.349/2009, pela Lei Complementar Federal nº 101/2000 – Lei de Responsabilidade Fiscal, pelo Código de Defesa do Consumidor, instituído pela Lei Federal nº 8.078/90 e suas alterações, pelo Código de Administração Financeira e Contabilidade Pública do Município do Rio de Janeiro – CAF, instituído pela Lei nº 207/80, e suas alterações, ratificadas pela Lei Complementar nº 1/90, pelo Regulamento Geral do Código supra citado – RGCAF, aprovado pelo Decreto Municipal nº 3.221/81, e suas alterações, pela Lei Municipal nº 2.816/1999, Lei Municipal nº 4.978/2008 e pelos Decretos Municipais nº 17.907/1999, 18.835/2000, 21.083/2002,  27.715/2007, </w:t>
      </w:r>
      <w:r w:rsidR="00420EB5" w:rsidRPr="001E64D9">
        <w:rPr>
          <w:rFonts w:ascii="Arial" w:eastAsia="Times New Roman" w:hAnsi="Arial" w:cs="Arial"/>
          <w:sz w:val="24"/>
          <w:szCs w:val="24"/>
        </w:rPr>
        <w:t xml:space="preserve">31.349/2009, </w:t>
      </w:r>
      <w:r w:rsidR="00D913AF" w:rsidRPr="001E64D9">
        <w:rPr>
          <w:rFonts w:ascii="Arial" w:eastAsia="Times New Roman" w:hAnsi="Arial" w:cs="Arial"/>
          <w:sz w:val="24"/>
          <w:szCs w:val="24"/>
        </w:rPr>
        <w:t>40.285/2015, 40.286/201</w:t>
      </w:r>
      <w:r w:rsidR="00420EB5" w:rsidRPr="001E64D9">
        <w:rPr>
          <w:rFonts w:ascii="Arial" w:eastAsia="Times New Roman" w:hAnsi="Arial" w:cs="Arial"/>
          <w:sz w:val="24"/>
          <w:szCs w:val="24"/>
        </w:rPr>
        <w:t>5</w:t>
      </w:r>
      <w:r w:rsidR="00D913AF" w:rsidRPr="001E64D9">
        <w:rPr>
          <w:rFonts w:ascii="Arial" w:eastAsia="Times New Roman" w:hAnsi="Arial" w:cs="Arial"/>
          <w:sz w:val="24"/>
          <w:szCs w:val="24"/>
        </w:rPr>
        <w:t>,</w:t>
      </w:r>
      <w:r w:rsidR="00DF5072" w:rsidRPr="001E64D9">
        <w:rPr>
          <w:rFonts w:ascii="Arial" w:eastAsia="Times New Roman" w:hAnsi="Arial" w:cs="Arial"/>
          <w:sz w:val="24"/>
          <w:szCs w:val="24"/>
        </w:rPr>
        <w:t xml:space="preserve"> 43.612/2017</w:t>
      </w:r>
      <w:r w:rsidR="00D913AF" w:rsidRPr="001E64D9">
        <w:rPr>
          <w:rFonts w:ascii="Arial" w:eastAsia="Times New Roman" w:hAnsi="Arial" w:cs="Arial"/>
          <w:sz w:val="24"/>
          <w:szCs w:val="24"/>
        </w:rPr>
        <w:t xml:space="preserve"> 46.</w:t>
      </w:r>
      <w:r w:rsidR="00AD6165" w:rsidRPr="001E64D9">
        <w:rPr>
          <w:rFonts w:ascii="Arial" w:eastAsia="Times New Roman" w:hAnsi="Arial" w:cs="Arial"/>
          <w:sz w:val="24"/>
          <w:szCs w:val="24"/>
        </w:rPr>
        <w:t>195</w:t>
      </w:r>
      <w:r w:rsidR="00D913AF" w:rsidRPr="001E64D9">
        <w:rPr>
          <w:rFonts w:ascii="Arial" w:eastAsia="Times New Roman" w:hAnsi="Arial" w:cs="Arial"/>
          <w:sz w:val="24"/>
          <w:szCs w:val="24"/>
        </w:rPr>
        <w:t>/2019, 49.415/2021</w:t>
      </w:r>
      <w:r w:rsidR="00420EB5" w:rsidRPr="001E64D9">
        <w:rPr>
          <w:rFonts w:ascii="Arial" w:eastAsia="Times New Roman" w:hAnsi="Arial" w:cs="Arial"/>
          <w:sz w:val="24"/>
          <w:szCs w:val="24"/>
        </w:rPr>
        <w:t>,</w:t>
      </w:r>
      <w:r w:rsidR="00D913AF" w:rsidRPr="001E64D9">
        <w:rPr>
          <w:rFonts w:ascii="Arial" w:eastAsia="Times New Roman" w:hAnsi="Arial" w:cs="Arial"/>
          <w:sz w:val="24"/>
          <w:szCs w:val="24"/>
        </w:rPr>
        <w:t xml:space="preserve"> 51.260/2022,</w:t>
      </w:r>
      <w:r w:rsidR="00420EB5" w:rsidRPr="001E64D9">
        <w:rPr>
          <w:rFonts w:ascii="Arial" w:eastAsia="Times New Roman" w:hAnsi="Arial" w:cs="Arial"/>
          <w:sz w:val="24"/>
          <w:szCs w:val="24"/>
        </w:rPr>
        <w:t xml:space="preserve"> 51.629/2022</w:t>
      </w:r>
      <w:r w:rsidR="00B91C34" w:rsidRPr="001E64D9">
        <w:rPr>
          <w:rFonts w:ascii="Arial" w:eastAsia="Times New Roman" w:hAnsi="Arial" w:cs="Arial"/>
          <w:sz w:val="24"/>
          <w:szCs w:val="24"/>
        </w:rPr>
        <w:t xml:space="preserve"> e</w:t>
      </w:r>
      <w:r w:rsidR="00420EB5" w:rsidRPr="001E64D9">
        <w:rPr>
          <w:rFonts w:ascii="Arial" w:eastAsia="Times New Roman" w:hAnsi="Arial" w:cs="Arial"/>
          <w:sz w:val="24"/>
          <w:szCs w:val="24"/>
        </w:rPr>
        <w:t xml:space="preserve"> 51</w:t>
      </w:r>
      <w:r w:rsidR="00B91C34" w:rsidRPr="001E64D9">
        <w:rPr>
          <w:rFonts w:ascii="Arial" w:eastAsia="Times New Roman" w:hAnsi="Arial" w:cs="Arial"/>
          <w:sz w:val="24"/>
          <w:szCs w:val="24"/>
        </w:rPr>
        <w:t>.632/2022,</w:t>
      </w:r>
      <w:r w:rsidR="00D913AF" w:rsidRPr="001E64D9">
        <w:rPr>
          <w:rFonts w:ascii="Arial" w:eastAsia="Times New Roman" w:hAnsi="Arial" w:cs="Arial"/>
          <w:sz w:val="24"/>
          <w:szCs w:val="24"/>
        </w:rPr>
        <w:t xml:space="preserve"> com suas alterações posteriores, bem como pelos preceitos de Direito Privado, pelas normas de direito penal contidas nos artigos 337-E a 337-P do Decreto-Lei nº 2.848/1940 (Código Penal), pelas disposições do Regulamento de Licitações e Contratos da MULTIRIO, </w:t>
      </w:r>
      <w:r w:rsidR="00941391" w:rsidRPr="001E64D9">
        <w:rPr>
          <w:rFonts w:ascii="Arial" w:eastAsia="Times New Roman" w:hAnsi="Arial" w:cs="Arial"/>
          <w:color w:val="000000"/>
          <w:sz w:val="24"/>
          <w:szCs w:val="24"/>
        </w:rPr>
        <w:t>do</w:t>
      </w:r>
      <w:r w:rsidRPr="001E64D9">
        <w:rPr>
          <w:rFonts w:ascii="Arial" w:eastAsia="Times New Roman" w:hAnsi="Arial" w:cs="Arial"/>
          <w:color w:val="000000"/>
          <w:sz w:val="24"/>
          <w:szCs w:val="24"/>
        </w:rPr>
        <w:t xml:space="preserve"> Edital e de seus Anexos, pela Proposta da CONTRATADA e pelas disposições deste Contrato. A CONTRATADA declara conhecer todas essas normas e concorda em se sujeitar às suas estipulações, sistema de penalidades e demais regras delas constantes, ainda que não expressamente transcritas neste instrumento, incondicional e irrestritamente.</w:t>
      </w:r>
    </w:p>
    <w:p w14:paraId="000003B8" w14:textId="3F5B86AF"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CLÁUSULA SEGUNDA – OBJETO</w:t>
      </w:r>
    </w:p>
    <w:p w14:paraId="0781B3AB" w14:textId="09F94D49" w:rsidR="00494FFF"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O objeto do presente Contrato é a contratação de</w:t>
      </w:r>
      <w:r w:rsidR="004F2F6D">
        <w:rPr>
          <w:rFonts w:ascii="Arial" w:eastAsia="Times New Roman" w:hAnsi="Arial" w:cs="Arial"/>
          <w:color w:val="000000"/>
          <w:sz w:val="24"/>
          <w:szCs w:val="24"/>
        </w:rPr>
        <w:t xml:space="preserve"> _________________________</w:t>
      </w:r>
      <w:r w:rsidRPr="001E64D9">
        <w:rPr>
          <w:rFonts w:ascii="Arial" w:eastAsia="Times New Roman" w:hAnsi="Arial" w:cs="Arial"/>
          <w:color w:val="000000"/>
          <w:sz w:val="24"/>
          <w:szCs w:val="24"/>
        </w:rPr>
        <w:t xml:space="preserve">, devidamente descritos, caracterizados e especificados no Termo de Referência (Anexo </w:t>
      </w:r>
      <w:r w:rsidR="004F2F6D">
        <w:rPr>
          <w:rFonts w:ascii="Arial" w:eastAsia="Times New Roman" w:hAnsi="Arial" w:cs="Arial"/>
          <w:color w:val="000000"/>
          <w:sz w:val="24"/>
          <w:szCs w:val="24"/>
        </w:rPr>
        <w:t>I</w:t>
      </w:r>
      <w:r w:rsidRPr="001E64D9">
        <w:rPr>
          <w:rFonts w:ascii="Arial" w:eastAsia="Times New Roman" w:hAnsi="Arial" w:cs="Arial"/>
          <w:color w:val="000000"/>
          <w:sz w:val="24"/>
          <w:szCs w:val="24"/>
        </w:rPr>
        <w:t xml:space="preserve"> do Edital de Pregão Eletrônico nº </w:t>
      </w:r>
      <w:r w:rsidR="004F2F6D">
        <w:rPr>
          <w:rFonts w:ascii="Arial" w:eastAsia="Times New Roman" w:hAnsi="Arial" w:cs="Arial"/>
          <w:color w:val="000000"/>
          <w:sz w:val="24"/>
          <w:szCs w:val="24"/>
        </w:rPr>
        <w:t>90.634/2025</w:t>
      </w:r>
      <w:r w:rsidR="00500F6E">
        <w:rPr>
          <w:rFonts w:ascii="Arial" w:eastAsia="Times New Roman" w:hAnsi="Arial" w:cs="Arial"/>
          <w:color w:val="000000"/>
          <w:sz w:val="24"/>
          <w:szCs w:val="24"/>
        </w:rPr>
        <w:t>)</w:t>
      </w:r>
    </w:p>
    <w:p w14:paraId="000003BC" w14:textId="484BC509"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 xml:space="preserve">Parágrafo </w:t>
      </w:r>
      <w:r w:rsidR="00494FFF" w:rsidRPr="001E64D9">
        <w:rPr>
          <w:rFonts w:ascii="Arial" w:eastAsia="Times New Roman" w:hAnsi="Arial" w:cs="Arial"/>
          <w:b/>
          <w:color w:val="000000"/>
          <w:sz w:val="24"/>
          <w:szCs w:val="24"/>
        </w:rPr>
        <w:t>Primeiro</w:t>
      </w:r>
      <w:r w:rsidRPr="001E64D9">
        <w:rPr>
          <w:rFonts w:ascii="Arial" w:eastAsia="Times New Roman" w:hAnsi="Arial" w:cs="Arial"/>
          <w:color w:val="000000"/>
          <w:sz w:val="24"/>
          <w:szCs w:val="24"/>
        </w:rPr>
        <w:t xml:space="preserve"> – O objeto do Contrato será executado com obediência rigorosa, fiel e integral de todas as exigências, normas, itens, elementos, condições gerais e especiais, contidos no processo administrativo nº </w:t>
      </w:r>
      <w:r w:rsidR="007E7CA8">
        <w:rPr>
          <w:rFonts w:ascii="Arial" w:eastAsia="Times New Roman" w:hAnsi="Arial" w:cs="Arial"/>
          <w:color w:val="000000"/>
          <w:sz w:val="24"/>
          <w:szCs w:val="24"/>
        </w:rPr>
        <w:t>MUL-PRO-2025/00734</w:t>
      </w:r>
      <w:r w:rsidRPr="001E64D9">
        <w:rPr>
          <w:rFonts w:ascii="Arial" w:eastAsia="Times New Roman" w:hAnsi="Arial" w:cs="Arial"/>
          <w:color w:val="000000"/>
          <w:sz w:val="24"/>
          <w:szCs w:val="24"/>
        </w:rPr>
        <w:t>, no Termo de Referência, em detalhes e informações fornecidas pelo CONTRATANTE, bem como nas normas técnicas para a execução dos serviços</w:t>
      </w:r>
      <w:r w:rsidR="004F2F6D">
        <w:rPr>
          <w:rFonts w:ascii="Arial" w:eastAsia="Times New Roman" w:hAnsi="Arial" w:cs="Arial"/>
          <w:color w:val="000000"/>
          <w:sz w:val="24"/>
          <w:szCs w:val="24"/>
        </w:rPr>
        <w:t>.</w:t>
      </w:r>
    </w:p>
    <w:p w14:paraId="2559D700" w14:textId="3068E918" w:rsidR="00494FFF" w:rsidRPr="001E64D9" w:rsidRDefault="00494FFF" w:rsidP="004947A6">
      <w:pPr>
        <w:widowControl w:val="0"/>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 xml:space="preserve">Parágrafo Segundo – </w:t>
      </w:r>
      <w:r w:rsidRPr="001E64D9">
        <w:rPr>
          <w:rFonts w:ascii="Arial" w:eastAsia="Times New Roman" w:hAnsi="Arial" w:cs="Arial"/>
          <w:color w:val="000000"/>
          <w:sz w:val="24"/>
          <w:szCs w:val="24"/>
        </w:rPr>
        <w:t xml:space="preserve">O regime de execução </w:t>
      </w:r>
      <w:r w:rsidR="00C87E67" w:rsidRPr="001E64D9">
        <w:rPr>
          <w:rFonts w:ascii="Arial" w:eastAsia="Times New Roman" w:hAnsi="Arial" w:cs="Arial"/>
          <w:color w:val="FF0000"/>
          <w:sz w:val="24"/>
          <w:szCs w:val="24"/>
        </w:rPr>
        <w:t>empreitada por preço global</w:t>
      </w:r>
      <w:r w:rsidR="004F2F6D">
        <w:rPr>
          <w:rFonts w:ascii="Arial" w:eastAsia="Times New Roman" w:hAnsi="Arial" w:cs="Arial"/>
          <w:color w:val="FF0000"/>
          <w:sz w:val="24"/>
          <w:szCs w:val="24"/>
        </w:rPr>
        <w:t>.</w:t>
      </w:r>
    </w:p>
    <w:p w14:paraId="000003C0" w14:textId="6F373526"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CLÁUSULA TERCEIRA – VALOR</w:t>
      </w:r>
    </w:p>
    <w:p w14:paraId="000003C1" w14:textId="488EBCA1" w:rsidR="00DB2069" w:rsidRPr="001E64D9" w:rsidRDefault="00B0237C" w:rsidP="004947A6">
      <w:pPr>
        <w:widowControl w:val="0"/>
        <w:pBdr>
          <w:top w:val="nil"/>
          <w:left w:val="nil"/>
          <w:bottom w:val="nil"/>
          <w:right w:val="nil"/>
          <w:between w:val="nil"/>
        </w:pBdr>
        <w:tabs>
          <w:tab w:val="left" w:pos="694"/>
          <w:tab w:val="left" w:pos="1498"/>
          <w:tab w:val="left" w:pos="1906"/>
          <w:tab w:val="left" w:pos="2237"/>
          <w:tab w:val="left" w:pos="2789"/>
          <w:tab w:val="left" w:pos="4011"/>
          <w:tab w:val="left" w:pos="5213"/>
          <w:tab w:val="left" w:pos="5633"/>
          <w:tab w:val="left" w:pos="6185"/>
          <w:tab w:val="left" w:pos="6776"/>
          <w:tab w:val="left" w:pos="9639"/>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O valor total do presente Contrato é de R$ _____________________________ (por extenso), correspondendo a uma despesa mensal estimada de R$ ____________ (_____________ reais).</w:t>
      </w:r>
    </w:p>
    <w:p w14:paraId="000003C3" w14:textId="77777777"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CLÁUSULA QUARTA – FORMA E PRAZO DE PAGAMENTO</w:t>
      </w:r>
    </w:p>
    <w:p w14:paraId="000003C4" w14:textId="126CE6E1"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Os pagamentos serão efetuados à CONTRATADA,</w:t>
      </w:r>
      <w:r w:rsidR="00DF3D47" w:rsidRPr="001E64D9">
        <w:rPr>
          <w:rFonts w:ascii="Arial" w:eastAsia="Times New Roman" w:hAnsi="Arial" w:cs="Arial"/>
          <w:color w:val="000000"/>
          <w:sz w:val="24"/>
          <w:szCs w:val="24"/>
        </w:rPr>
        <w:t xml:space="preserve"> mensalmente,</w:t>
      </w:r>
      <w:r w:rsidRPr="001E64D9">
        <w:rPr>
          <w:rFonts w:ascii="Arial" w:eastAsia="Times New Roman" w:hAnsi="Arial" w:cs="Arial"/>
          <w:color w:val="000000"/>
          <w:sz w:val="24"/>
          <w:szCs w:val="24"/>
        </w:rPr>
        <w:t xml:space="preserve"> após a regular liquidação da despesa, nos termos do art. 63 da Lei Federal nº 4.320/1964</w:t>
      </w:r>
      <w:r w:rsidRPr="001E64D9">
        <w:rPr>
          <w:rFonts w:ascii="Arial" w:eastAsia="Times New Roman" w:hAnsi="Arial" w:cs="Arial"/>
          <w:sz w:val="24"/>
          <w:szCs w:val="24"/>
        </w:rPr>
        <w:t xml:space="preserve">, </w:t>
      </w:r>
      <w:r w:rsidRPr="001E64D9">
        <w:rPr>
          <w:rFonts w:ascii="Arial" w:eastAsia="Times New Roman" w:hAnsi="Arial" w:cs="Arial"/>
          <w:color w:val="000000"/>
          <w:sz w:val="24"/>
          <w:szCs w:val="24"/>
        </w:rPr>
        <w:t>em 30 (trinta) dias, a contar da data do protocolo do documento de cobrança no(a</w:t>
      </w:r>
      <w:r w:rsidR="004F2F6D">
        <w:rPr>
          <w:rFonts w:ascii="Arial" w:eastAsia="Times New Roman" w:hAnsi="Arial" w:cs="Arial"/>
          <w:color w:val="000000"/>
          <w:sz w:val="24"/>
          <w:szCs w:val="24"/>
        </w:rPr>
        <w:t>) Gerência Financeira.</w:t>
      </w:r>
    </w:p>
    <w:p w14:paraId="2F0603E2" w14:textId="66F73E67" w:rsidR="0083654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Parágrafo Primeiro</w:t>
      </w:r>
      <w:r w:rsidRPr="001E64D9">
        <w:rPr>
          <w:rFonts w:ascii="Arial" w:eastAsia="Times New Roman" w:hAnsi="Arial" w:cs="Arial"/>
          <w:sz w:val="24"/>
          <w:szCs w:val="24"/>
        </w:rPr>
        <w:t xml:space="preserve"> </w:t>
      </w:r>
      <w:r w:rsidRPr="001E64D9">
        <w:rPr>
          <w:rFonts w:ascii="Arial" w:eastAsia="Times New Roman" w:hAnsi="Arial" w:cs="Arial"/>
          <w:b/>
          <w:sz w:val="24"/>
          <w:szCs w:val="24"/>
        </w:rPr>
        <w:t>–</w:t>
      </w:r>
      <w:bookmarkStart w:id="34" w:name="_Hlk157416559"/>
      <w:r w:rsidR="00DF3D47" w:rsidRPr="001E64D9">
        <w:rPr>
          <w:rFonts w:ascii="Arial" w:eastAsia="Times New Roman" w:hAnsi="Arial" w:cs="Arial"/>
          <w:b/>
          <w:sz w:val="24"/>
          <w:szCs w:val="24"/>
        </w:rPr>
        <w:t xml:space="preserve"> </w:t>
      </w:r>
      <w:r w:rsidR="00836549" w:rsidRPr="001E64D9">
        <w:rPr>
          <w:rFonts w:ascii="Arial" w:eastAsia="Times New Roman" w:hAnsi="Arial" w:cs="Arial"/>
          <w:sz w:val="24"/>
          <w:szCs w:val="24"/>
        </w:rPr>
        <w:t>Para fins de</w:t>
      </w:r>
      <w:r w:rsidR="00836549" w:rsidRPr="001E64D9">
        <w:rPr>
          <w:rFonts w:ascii="Arial" w:eastAsia="Times New Roman" w:hAnsi="Arial" w:cs="Arial"/>
          <w:b/>
          <w:sz w:val="24"/>
          <w:szCs w:val="24"/>
        </w:rPr>
        <w:t xml:space="preserve"> </w:t>
      </w:r>
      <w:r w:rsidR="00836549" w:rsidRPr="001E64D9">
        <w:rPr>
          <w:rFonts w:ascii="Arial" w:eastAsia="Times New Roman" w:hAnsi="Arial" w:cs="Arial"/>
          <w:sz w:val="24"/>
          <w:szCs w:val="24"/>
        </w:rPr>
        <w:t>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57ED0C80" w14:textId="14EAC4E4" w:rsidR="00C2091A" w:rsidRPr="001E64D9" w:rsidRDefault="00C2091A" w:rsidP="004947A6">
      <w:pPr>
        <w:spacing w:after="100" w:afterAutospacing="1" w:line="360" w:lineRule="auto"/>
        <w:jc w:val="both"/>
        <w:rPr>
          <w:rFonts w:ascii="Arial" w:eastAsia="Times New Roman" w:hAnsi="Arial" w:cs="Arial"/>
          <w:b/>
          <w:sz w:val="24"/>
          <w:szCs w:val="24"/>
        </w:rPr>
      </w:pPr>
      <w:r w:rsidRPr="001E64D9">
        <w:rPr>
          <w:rFonts w:ascii="Arial" w:eastAsia="Times New Roman" w:hAnsi="Arial" w:cs="Arial"/>
          <w:b/>
          <w:sz w:val="24"/>
          <w:szCs w:val="24"/>
        </w:rPr>
        <w:t>Parágrafo Segundo</w:t>
      </w:r>
      <w:r w:rsidRPr="001E64D9">
        <w:rPr>
          <w:rFonts w:ascii="Arial" w:eastAsia="Times New Roman" w:hAnsi="Arial" w:cs="Arial"/>
          <w:sz w:val="24"/>
          <w:szCs w:val="24"/>
        </w:rPr>
        <w:t xml:space="preserve"> –</w:t>
      </w:r>
      <w:r w:rsidRPr="001E64D9">
        <w:rPr>
          <w:rFonts w:ascii="Arial" w:eastAsia="Times New Roman" w:hAnsi="Arial" w:cs="Arial"/>
          <w:b/>
          <w:sz w:val="24"/>
          <w:szCs w:val="24"/>
        </w:rPr>
        <w:t xml:space="preserve"> </w:t>
      </w:r>
      <w:r w:rsidRPr="001E64D9">
        <w:rPr>
          <w:rFonts w:ascii="Arial" w:eastAsia="Times New Roman" w:hAnsi="Arial" w:cs="Arial"/>
          <w:sz w:val="24"/>
          <w:szCs w:val="24"/>
        </w:rPr>
        <w:t>O documento de cobrança será apresentado à Fiscalização, para atestação, e, após, protocolado no setor competente da MULTIRIO.</w:t>
      </w:r>
    </w:p>
    <w:bookmarkEnd w:id="34"/>
    <w:p w14:paraId="000003CB" w14:textId="7E7704FA" w:rsidR="00DB2069" w:rsidRPr="001E64D9" w:rsidRDefault="00B0237C"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Terceiro</w:t>
      </w:r>
      <w:r w:rsidRPr="001E64D9">
        <w:rPr>
          <w:rFonts w:ascii="Arial" w:eastAsia="Times New Roman" w:hAnsi="Arial" w:cs="Arial"/>
          <w:color w:val="000000"/>
          <w:sz w:val="24"/>
          <w:szCs w:val="24"/>
        </w:rPr>
        <w:t xml:space="preserve"> – </w:t>
      </w:r>
      <w:r w:rsidRPr="001E64D9">
        <w:rPr>
          <w:rFonts w:ascii="Arial" w:eastAsia="Times New Roman" w:hAnsi="Arial" w:cs="Arial"/>
          <w:sz w:val="24"/>
          <w:szCs w:val="24"/>
        </w:rPr>
        <w:t xml:space="preserve">O pagamento à CONTRATADA será realizado em razão do(s) serviços efetivamente executados e aceitos no período–base mencionado no parágrafo primeiro, sem que a </w:t>
      </w:r>
      <w:r w:rsidR="0040555C" w:rsidRPr="001E64D9">
        <w:rPr>
          <w:rFonts w:ascii="Arial" w:eastAsia="Times New Roman" w:hAnsi="Arial" w:cs="Arial"/>
          <w:sz w:val="24"/>
          <w:szCs w:val="24"/>
        </w:rPr>
        <w:t>MULTIRIO</w:t>
      </w:r>
      <w:r w:rsidRPr="001E64D9">
        <w:rPr>
          <w:rFonts w:ascii="Arial" w:eastAsia="Times New Roman" w:hAnsi="Arial" w:cs="Arial"/>
          <w:sz w:val="24"/>
          <w:szCs w:val="24"/>
        </w:rPr>
        <w:t xml:space="preserve"> esteja obrigad</w:t>
      </w:r>
      <w:r w:rsidR="0040555C" w:rsidRPr="001E64D9">
        <w:rPr>
          <w:rFonts w:ascii="Arial" w:eastAsia="Times New Roman" w:hAnsi="Arial" w:cs="Arial"/>
          <w:sz w:val="24"/>
          <w:szCs w:val="24"/>
        </w:rPr>
        <w:t>a</w:t>
      </w:r>
      <w:r w:rsidRPr="001E64D9">
        <w:rPr>
          <w:rFonts w:ascii="Arial" w:eastAsia="Times New Roman" w:hAnsi="Arial" w:cs="Arial"/>
          <w:sz w:val="24"/>
          <w:szCs w:val="24"/>
        </w:rPr>
        <w:t xml:space="preserve"> a pagar o valor total do Contrato.</w:t>
      </w:r>
    </w:p>
    <w:p w14:paraId="000003CD" w14:textId="357B8DCA"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 xml:space="preserve">Parágrafo Quarto – </w:t>
      </w:r>
      <w:r w:rsidR="0056679B" w:rsidRPr="001E64D9">
        <w:rPr>
          <w:rFonts w:ascii="Arial" w:eastAsia="Times New Roman" w:hAnsi="Arial" w:cs="Arial"/>
          <w:bCs/>
          <w:color w:val="000000"/>
          <w:sz w:val="24"/>
          <w:szCs w:val="24"/>
        </w:rPr>
        <w:t>Quando se tratar de prestação de serviço com regime de dedicação exclusiva de mão de obra ou predominância de mão de obra,</w:t>
      </w:r>
      <w:r w:rsidR="0056679B" w:rsidRPr="001E64D9">
        <w:rPr>
          <w:rFonts w:ascii="Arial" w:eastAsia="Times New Roman" w:hAnsi="Arial" w:cs="Arial"/>
          <w:color w:val="000000"/>
          <w:sz w:val="24"/>
          <w:szCs w:val="24"/>
        </w:rPr>
        <w:t xml:space="preserve"> a</w:t>
      </w:r>
      <w:r w:rsidRPr="001E64D9">
        <w:rPr>
          <w:rFonts w:ascii="Arial" w:eastAsia="Times New Roman" w:hAnsi="Arial" w:cs="Arial"/>
          <w:color w:val="000000"/>
          <w:sz w:val="24"/>
          <w:szCs w:val="24"/>
        </w:rPr>
        <w:t xml:space="preserve"> CONTRATADA deverá apresentar juntamente com o documento de cobrança, os comprovantes de recolhimento do </w:t>
      </w:r>
      <w:r w:rsidRPr="001E64D9">
        <w:rPr>
          <w:rFonts w:ascii="Arial" w:eastAsia="Times New Roman" w:hAnsi="Arial" w:cs="Arial"/>
          <w:b/>
          <w:color w:val="000000"/>
          <w:sz w:val="24"/>
          <w:szCs w:val="24"/>
        </w:rPr>
        <w:t>FGTS</w:t>
      </w:r>
      <w:r w:rsidRPr="001E64D9">
        <w:rPr>
          <w:rFonts w:ascii="Arial" w:eastAsia="Times New Roman" w:hAnsi="Arial" w:cs="Arial"/>
          <w:color w:val="000000"/>
          <w:sz w:val="24"/>
          <w:szCs w:val="24"/>
        </w:rPr>
        <w:t xml:space="preserve"> e </w:t>
      </w:r>
      <w:r w:rsidRPr="001E64D9">
        <w:rPr>
          <w:rFonts w:ascii="Arial" w:eastAsia="Times New Roman" w:hAnsi="Arial" w:cs="Arial"/>
          <w:b/>
          <w:color w:val="000000"/>
          <w:sz w:val="24"/>
          <w:szCs w:val="24"/>
        </w:rPr>
        <w:t>INSS</w:t>
      </w:r>
      <w:r w:rsidRPr="001E64D9">
        <w:rPr>
          <w:rFonts w:ascii="Arial" w:eastAsia="Times New Roman" w:hAnsi="Arial" w:cs="Arial"/>
          <w:color w:val="000000"/>
          <w:sz w:val="24"/>
          <w:szCs w:val="24"/>
        </w:rPr>
        <w:t xml:space="preserve"> de todos os empregados atuantes no contrato, assim como Certidão Negativa de Débitos Trabalhistas – </w:t>
      </w:r>
      <w:r w:rsidRPr="001E64D9">
        <w:rPr>
          <w:rFonts w:ascii="Arial" w:eastAsia="Times New Roman" w:hAnsi="Arial" w:cs="Arial"/>
          <w:b/>
          <w:color w:val="000000"/>
          <w:sz w:val="24"/>
          <w:szCs w:val="24"/>
        </w:rPr>
        <w:t>CNDT</w:t>
      </w:r>
      <w:r w:rsidRPr="001E64D9">
        <w:rPr>
          <w:rFonts w:ascii="Arial" w:eastAsia="Times New Roman" w:hAnsi="Arial" w:cs="Arial"/>
          <w:color w:val="000000"/>
          <w:sz w:val="24"/>
          <w:szCs w:val="24"/>
        </w:rPr>
        <w:t xml:space="preserve"> ou Certidão Positiva de Débitos Trabalhistas com efeito negativo válida, declaração de regularidade trabalhista, declaração de observância das normas de saúde e segurança do trabalho e documentos exigidos pelas normas de liquidação das despesas aplicáveis.</w:t>
      </w:r>
    </w:p>
    <w:p w14:paraId="427A8ACF" w14:textId="291D4879" w:rsidR="0046690A" w:rsidRPr="001E64D9" w:rsidRDefault="00DD2185" w:rsidP="004947A6">
      <w:pPr>
        <w:autoSpaceDE w:val="0"/>
        <w:autoSpaceDN w:val="0"/>
        <w:adjustRightInd w:val="0"/>
        <w:spacing w:after="100" w:afterAutospacing="1" w:line="360" w:lineRule="auto"/>
        <w:jc w:val="both"/>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Parágrafo Quinto –</w:t>
      </w:r>
      <w:r w:rsidR="0046690A" w:rsidRPr="001E64D9">
        <w:rPr>
          <w:rFonts w:ascii="Arial" w:eastAsia="Times New Roman" w:hAnsi="Arial" w:cs="Arial"/>
          <w:b/>
          <w:bCs/>
          <w:color w:val="000000"/>
          <w:sz w:val="24"/>
          <w:szCs w:val="24"/>
        </w:rPr>
        <w:t xml:space="preserve"> </w:t>
      </w:r>
      <w:r w:rsidR="0046690A" w:rsidRPr="001E64D9">
        <w:rPr>
          <w:rFonts w:ascii="Arial" w:eastAsia="Times New Roman" w:hAnsi="Arial" w:cs="Arial"/>
          <w:color w:val="000000"/>
          <w:sz w:val="24"/>
          <w:szCs w:val="24"/>
        </w:rPr>
        <w:t>No caso de erro nos documentos de faturamento ou cobrança, estes serão devolvidos à CONTRATADA para retificação ou substituição, passando o prazo de pagamento a fluir, então, a partir da reapresentação válida desses documentos.</w:t>
      </w:r>
      <w:r w:rsidR="00C2091A" w:rsidRPr="001E64D9">
        <w:rPr>
          <w:rFonts w:ascii="Arial" w:eastAsia="Times New Roman" w:hAnsi="Arial" w:cs="Arial"/>
          <w:b/>
          <w:bCs/>
          <w:color w:val="000000"/>
          <w:sz w:val="24"/>
          <w:szCs w:val="24"/>
        </w:rPr>
        <w:t xml:space="preserve"> </w:t>
      </w:r>
    </w:p>
    <w:p w14:paraId="74E9800D" w14:textId="115E604E" w:rsidR="00DD2185" w:rsidRPr="001E64D9" w:rsidRDefault="0046690A" w:rsidP="004947A6">
      <w:pPr>
        <w:autoSpaceDE w:val="0"/>
        <w:autoSpaceDN w:val="0"/>
        <w:adjustRightInd w:val="0"/>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Sexto -</w:t>
      </w:r>
      <w:r w:rsidRPr="001E64D9">
        <w:rPr>
          <w:rFonts w:ascii="Arial" w:eastAsia="Times New Roman" w:hAnsi="Arial" w:cs="Arial"/>
          <w:color w:val="000000"/>
          <w:sz w:val="24"/>
          <w:szCs w:val="24"/>
        </w:rPr>
        <w:t xml:space="preserve"> </w:t>
      </w:r>
      <w:r w:rsidR="00DD2185" w:rsidRPr="001E64D9">
        <w:rPr>
          <w:rFonts w:ascii="Arial" w:eastAsia="Times New Roman" w:hAnsi="Arial" w:cs="Arial"/>
          <w:color w:val="000000"/>
          <w:sz w:val="24"/>
          <w:szCs w:val="24"/>
        </w:rPr>
        <w:t xml:space="preserve">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00DD2185" w:rsidRPr="001E64D9">
        <w:rPr>
          <w:rFonts w:ascii="Arial" w:eastAsia="Times New Roman" w:hAnsi="Arial" w:cs="Arial"/>
          <w:i/>
          <w:color w:val="000000"/>
          <w:sz w:val="24"/>
          <w:szCs w:val="24"/>
        </w:rPr>
        <w:t>pro rata die</w:t>
      </w:r>
      <w:r w:rsidR="00DD2185" w:rsidRPr="001E64D9">
        <w:rPr>
          <w:rFonts w:ascii="Arial" w:eastAsia="Times New Roman" w:hAnsi="Arial" w:cs="Arial"/>
          <w:color w:val="000000"/>
          <w:sz w:val="24"/>
          <w:szCs w:val="24"/>
        </w:rPr>
        <w:t xml:space="preserve"> entre o 31º (trigésimo primeiro) dia da data do protocolo do documento de cobrança no setor competente da MULTIRIO e a data do efetivo pagamento, limitados a 12% ao ano.</w:t>
      </w:r>
    </w:p>
    <w:p w14:paraId="3CE25E52" w14:textId="7723C3CF" w:rsidR="00DD2185" w:rsidRPr="001E64D9" w:rsidRDefault="00DD2185"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Parágrafo </w:t>
      </w:r>
      <w:r w:rsidR="00B91C34" w:rsidRPr="001E64D9">
        <w:rPr>
          <w:rFonts w:ascii="Arial" w:eastAsia="Times New Roman" w:hAnsi="Arial" w:cs="Arial"/>
          <w:b/>
          <w:bCs/>
          <w:color w:val="000000"/>
          <w:sz w:val="24"/>
          <w:szCs w:val="24"/>
        </w:rPr>
        <w:t>Sétimo</w:t>
      </w:r>
      <w:r w:rsidRPr="001E64D9">
        <w:rPr>
          <w:rFonts w:ascii="Arial" w:eastAsia="Times New Roman" w:hAnsi="Arial" w:cs="Arial"/>
          <w:b/>
          <w:bCs/>
          <w:color w:val="000000"/>
          <w:sz w:val="24"/>
          <w:szCs w:val="24"/>
        </w:rPr>
        <w:t xml:space="preserve"> </w:t>
      </w:r>
      <w:del w:id="35" w:author="FERNANDA ALBUQUERQUE DA SILVA OLIVA" w:date="2025-02-26T13:47:00Z" w16du:dateUtc="2025-02-26T16:47:00Z">
        <w:r w:rsidR="00C131A5" w:rsidRPr="001E64D9">
          <w:rPr>
            <w:rFonts w:ascii="Arial" w:hAnsi="Arial" w:cs="Arial"/>
            <w:sz w:val="24"/>
            <w:szCs w:val="24"/>
          </w:rPr>
          <w:delText>–</w:delText>
        </w:r>
      </w:del>
      <w:ins w:id="36" w:author="FERNANDA ALBUQUERQUE DA SILVA OLIVA" w:date="2025-02-26T13:47:00Z" w16du:dateUtc="2025-02-26T16:47:00Z">
        <w:r w:rsidRPr="001E64D9">
          <w:rPr>
            <w:rFonts w:ascii="Arial" w:eastAsia="Times New Roman" w:hAnsi="Arial" w:cs="Arial"/>
            <w:b/>
            <w:bCs/>
            <w:color w:val="000000"/>
            <w:sz w:val="24"/>
            <w:szCs w:val="24"/>
          </w:rPr>
          <w:t>-</w:t>
        </w:r>
      </w:ins>
      <w:r w:rsidRPr="001E64D9">
        <w:rPr>
          <w:rFonts w:ascii="Arial" w:eastAsia="Times New Roman" w:hAnsi="Arial" w:cs="Arial"/>
          <w:b/>
          <w:bCs/>
          <w:color w:val="000000"/>
          <w:sz w:val="24"/>
          <w:szCs w:val="24"/>
        </w:rPr>
        <w:t xml:space="preserve"> </w:t>
      </w:r>
      <w:r w:rsidRPr="001E64D9">
        <w:rPr>
          <w:rFonts w:ascii="Arial" w:eastAsia="Times New Roman" w:hAnsi="Arial" w:cs="Arial"/>
          <w:color w:val="000000"/>
          <w:sz w:val="24"/>
          <w:szCs w:val="24"/>
        </w:rPr>
        <w:t>O pagamento será efetuado à CONTRATADA por meio de crédito em conta corrente aberta em banco a ser indicado pelo CONTRATANTE, a qual deverá ser cadastrada junto à Coordenação do Tesouro Municipal.</w:t>
      </w:r>
    </w:p>
    <w:p w14:paraId="000003D9" w14:textId="3823F3F1"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CLÁUSULA QUINTA – REAJUSTE</w:t>
      </w:r>
    </w:p>
    <w:p w14:paraId="58093C8E" w14:textId="70FF0EF3" w:rsidR="00B91C34"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 xml:space="preserve">Somente ocorrerá reajustamento do Contrato decorrido o prazo de </w:t>
      </w:r>
      <w:r w:rsidR="004F2F6D">
        <w:rPr>
          <w:rFonts w:ascii="Arial" w:eastAsia="Times New Roman" w:hAnsi="Arial" w:cs="Arial"/>
          <w:color w:val="000000"/>
          <w:sz w:val="24"/>
          <w:szCs w:val="24"/>
        </w:rPr>
        <w:t xml:space="preserve">12 </w:t>
      </w:r>
      <w:r w:rsidRPr="001E64D9">
        <w:rPr>
          <w:rFonts w:ascii="Arial" w:eastAsia="Times New Roman" w:hAnsi="Arial" w:cs="Arial"/>
          <w:color w:val="000000"/>
          <w:sz w:val="24"/>
          <w:szCs w:val="24"/>
        </w:rPr>
        <w:t>(</w:t>
      </w:r>
      <w:r w:rsidR="004F2F6D">
        <w:rPr>
          <w:rFonts w:ascii="Arial" w:eastAsia="Times New Roman" w:hAnsi="Arial" w:cs="Arial"/>
          <w:color w:val="000000"/>
          <w:sz w:val="24"/>
          <w:szCs w:val="24"/>
        </w:rPr>
        <w:t>doze</w:t>
      </w:r>
      <w:r w:rsidRPr="001E64D9">
        <w:rPr>
          <w:rFonts w:ascii="Arial" w:eastAsia="Times New Roman" w:hAnsi="Arial" w:cs="Arial"/>
          <w:color w:val="000000"/>
          <w:sz w:val="24"/>
          <w:szCs w:val="24"/>
        </w:rPr>
        <w:t>) meses</w:t>
      </w:r>
      <w:r w:rsidR="0046690A"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contados da </w:t>
      </w:r>
      <w:r w:rsidR="00B91C34" w:rsidRPr="001E64D9">
        <w:rPr>
          <w:rFonts w:ascii="Arial" w:eastAsia="Times New Roman" w:hAnsi="Arial" w:cs="Arial"/>
          <w:color w:val="000000"/>
          <w:sz w:val="24"/>
          <w:szCs w:val="24"/>
        </w:rPr>
        <w:t>data da assinatura do contrato</w:t>
      </w:r>
      <w:r w:rsidRPr="001E64D9">
        <w:rPr>
          <w:rFonts w:ascii="Arial" w:eastAsia="Times New Roman" w:hAnsi="Arial" w:cs="Arial"/>
          <w:color w:val="000000"/>
          <w:sz w:val="24"/>
          <w:szCs w:val="24"/>
        </w:rPr>
        <w:t xml:space="preserve">, </w:t>
      </w:r>
      <w:r w:rsidR="00B91C34" w:rsidRPr="001E64D9">
        <w:rPr>
          <w:rFonts w:ascii="Arial" w:eastAsia="Times New Roman" w:hAnsi="Arial" w:cs="Arial"/>
          <w:sz w:val="24"/>
          <w:szCs w:val="24"/>
        </w:rPr>
        <w:t>renunciando desde já a CONTRATADA a reajuste com período inferior, observado o que dispõe o Decreto Rio n°. 43.612/2017.</w:t>
      </w:r>
    </w:p>
    <w:p w14:paraId="000003DE" w14:textId="3C2DE2E8"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1E64D9">
        <w:rPr>
          <w:rFonts w:ascii="Arial" w:eastAsia="Times New Roman" w:hAnsi="Arial" w:cs="Arial"/>
          <w:b/>
          <w:color w:val="000000" w:themeColor="text1"/>
          <w:sz w:val="24"/>
          <w:szCs w:val="24"/>
        </w:rPr>
        <w:t>Parágrafo Primeiro</w:t>
      </w:r>
      <w:r w:rsidRPr="001E64D9">
        <w:rPr>
          <w:rFonts w:ascii="Arial" w:eastAsia="Times New Roman" w:hAnsi="Arial" w:cs="Arial"/>
          <w:color w:val="000000" w:themeColor="text1"/>
          <w:sz w:val="24"/>
          <w:szCs w:val="24"/>
        </w:rPr>
        <w:t xml:space="preserve"> – Os preços serão reajustados de acordo com a variação do Índice de Preços ao Consumidor Amplo Especial – IPCA–E do Instituto Brasileiro de Geografia e Estatística – IBGE, calculado por meio da seguinte fórmula:</w:t>
      </w:r>
    </w:p>
    <w:p w14:paraId="000003DF" w14:textId="77777777" w:rsidR="00DB2069" w:rsidRPr="001E64D9" w:rsidRDefault="00B0237C" w:rsidP="004947A6">
      <w:pPr>
        <w:widowControl w:val="0"/>
        <w:pBdr>
          <w:top w:val="nil"/>
          <w:left w:val="nil"/>
          <w:bottom w:val="nil"/>
          <w:right w:val="nil"/>
          <w:between w:val="nil"/>
        </w:pBdr>
        <w:spacing w:after="0" w:line="360" w:lineRule="auto"/>
        <w:jc w:val="both"/>
        <w:rPr>
          <w:rFonts w:ascii="Arial" w:eastAsia="Times New Roman" w:hAnsi="Arial" w:cs="Arial"/>
          <w:color w:val="000000" w:themeColor="text1"/>
          <w:sz w:val="24"/>
          <w:szCs w:val="24"/>
        </w:rPr>
      </w:pPr>
      <w:r w:rsidRPr="001E64D9">
        <w:rPr>
          <w:rFonts w:ascii="Arial" w:eastAsia="Times New Roman" w:hAnsi="Arial" w:cs="Arial"/>
          <w:color w:val="000000" w:themeColor="text1"/>
          <w:sz w:val="24"/>
          <w:szCs w:val="24"/>
        </w:rPr>
        <w:t>R = Po [(I–Io)/Io]</w:t>
      </w:r>
    </w:p>
    <w:p w14:paraId="000003E0" w14:textId="77777777" w:rsidR="00DB2069" w:rsidRPr="001E64D9" w:rsidRDefault="00B0237C" w:rsidP="004947A6">
      <w:pPr>
        <w:widowControl w:val="0"/>
        <w:pBdr>
          <w:top w:val="nil"/>
          <w:left w:val="nil"/>
          <w:bottom w:val="nil"/>
          <w:right w:val="nil"/>
          <w:between w:val="nil"/>
        </w:pBdr>
        <w:spacing w:after="0" w:line="360" w:lineRule="auto"/>
        <w:rPr>
          <w:rFonts w:ascii="Arial" w:eastAsia="Times New Roman" w:hAnsi="Arial" w:cs="Arial"/>
          <w:b/>
          <w:color w:val="000000" w:themeColor="text1"/>
          <w:sz w:val="24"/>
          <w:szCs w:val="24"/>
        </w:rPr>
      </w:pPr>
      <w:r w:rsidRPr="001E64D9">
        <w:rPr>
          <w:rFonts w:ascii="Arial" w:eastAsia="Times New Roman" w:hAnsi="Arial" w:cs="Arial"/>
          <w:b/>
          <w:color w:val="000000" w:themeColor="text1"/>
          <w:sz w:val="24"/>
          <w:szCs w:val="24"/>
        </w:rPr>
        <w:t>Onde:</w:t>
      </w:r>
    </w:p>
    <w:p w14:paraId="000003E1" w14:textId="77777777" w:rsidR="00DB2069" w:rsidRPr="001E64D9" w:rsidRDefault="00B0237C" w:rsidP="004947A6">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1E64D9">
        <w:rPr>
          <w:rFonts w:ascii="Arial" w:eastAsia="Times New Roman" w:hAnsi="Arial" w:cs="Arial"/>
          <w:color w:val="000000" w:themeColor="text1"/>
          <w:sz w:val="24"/>
          <w:szCs w:val="24"/>
        </w:rPr>
        <w:t>R = valor do reajuste;</w:t>
      </w:r>
    </w:p>
    <w:p w14:paraId="000003E2" w14:textId="77777777" w:rsidR="00DB2069" w:rsidRPr="001E64D9" w:rsidRDefault="00B0237C" w:rsidP="004947A6">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1E64D9">
        <w:rPr>
          <w:rFonts w:ascii="Arial" w:eastAsia="Times New Roman" w:hAnsi="Arial" w:cs="Arial"/>
          <w:color w:val="000000" w:themeColor="text1"/>
          <w:sz w:val="24"/>
          <w:szCs w:val="24"/>
        </w:rPr>
        <w:t>I = índice IPCA–E mensal relativo ao mês anterior ao de aniversário do Contrato;</w:t>
      </w:r>
    </w:p>
    <w:p w14:paraId="60147711" w14:textId="180A43C8" w:rsidR="00B91C34" w:rsidRPr="001E64D9" w:rsidRDefault="00B0237C" w:rsidP="004947A6">
      <w:pPr>
        <w:widowControl w:val="0"/>
        <w:pBdr>
          <w:top w:val="nil"/>
          <w:left w:val="nil"/>
          <w:bottom w:val="nil"/>
          <w:right w:val="nil"/>
          <w:between w:val="nil"/>
        </w:pBdr>
        <w:spacing w:after="0" w:line="360" w:lineRule="auto"/>
        <w:rPr>
          <w:rFonts w:ascii="Arial" w:eastAsia="Times New Roman" w:hAnsi="Arial" w:cs="Arial"/>
          <w:sz w:val="24"/>
          <w:szCs w:val="24"/>
        </w:rPr>
      </w:pPr>
      <w:r w:rsidRPr="001E64D9">
        <w:rPr>
          <w:rFonts w:ascii="Arial" w:eastAsia="Times New Roman" w:hAnsi="Arial" w:cs="Arial"/>
          <w:color w:val="000000" w:themeColor="text1"/>
          <w:sz w:val="24"/>
          <w:szCs w:val="24"/>
        </w:rPr>
        <w:t xml:space="preserve">Io = índice do IPCA–E </w:t>
      </w:r>
      <w:r w:rsidR="00B91C34" w:rsidRPr="001E64D9">
        <w:rPr>
          <w:rFonts w:ascii="Arial" w:eastAsia="Times New Roman" w:hAnsi="Arial" w:cs="Arial"/>
          <w:sz w:val="24"/>
          <w:szCs w:val="24"/>
        </w:rPr>
        <w:t>mensal relativo ao mês anterior ao da assinatura do Contrato ou da retirada do instrumento equivalente;</w:t>
      </w:r>
    </w:p>
    <w:p w14:paraId="000003E3" w14:textId="1C4A0E54" w:rsidR="00DB2069" w:rsidRPr="001E64D9" w:rsidRDefault="00B0237C" w:rsidP="004947A6">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1E64D9">
        <w:rPr>
          <w:rFonts w:ascii="Arial" w:eastAsia="Times New Roman" w:hAnsi="Arial" w:cs="Arial"/>
          <w:color w:val="000000" w:themeColor="text1"/>
          <w:sz w:val="24"/>
          <w:szCs w:val="24"/>
        </w:rPr>
        <w:t xml:space="preserve"> Po = preço unitário contratual, objeto do reajustamento.</w:t>
      </w:r>
    </w:p>
    <w:p w14:paraId="0C31D390" w14:textId="77777777" w:rsidR="0046690A" w:rsidRPr="001E64D9" w:rsidRDefault="0046690A" w:rsidP="004947A6">
      <w:pPr>
        <w:widowControl w:val="0"/>
        <w:pBdr>
          <w:top w:val="nil"/>
          <w:left w:val="nil"/>
          <w:bottom w:val="nil"/>
          <w:right w:val="nil"/>
          <w:between w:val="nil"/>
        </w:pBdr>
        <w:spacing w:after="0" w:line="360" w:lineRule="auto"/>
        <w:rPr>
          <w:rFonts w:ascii="Arial" w:eastAsia="Times New Roman" w:hAnsi="Arial" w:cs="Arial"/>
          <w:color w:val="FF0000"/>
          <w:sz w:val="24"/>
          <w:szCs w:val="24"/>
        </w:rPr>
      </w:pPr>
    </w:p>
    <w:p w14:paraId="000003E5"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Segundo</w:t>
      </w:r>
      <w:r w:rsidRPr="001E64D9">
        <w:rPr>
          <w:rFonts w:ascii="Arial" w:eastAsia="Times New Roman" w:hAnsi="Arial" w:cs="Arial"/>
          <w:color w:val="000000"/>
          <w:sz w:val="24"/>
          <w:szCs w:val="24"/>
        </w:rPr>
        <w:t xml:space="preserve"> – Caso o índice previsto neste Contrato seja extinto ou de alguma forma não possa mais ser aplicado, será adotado outro índice que reflita a perda do poder aquisitivo da moeda. Neste caso, a variação do índice deverá ser calculada por meio da fórmula consignada no parágrafo anterior.</w:t>
      </w:r>
    </w:p>
    <w:p w14:paraId="000003EC" w14:textId="345C9CFE"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CLÁUSULA SEXTA – REEQUILÍBRIO ECONÔMICO–FINANCEIRO </w:t>
      </w:r>
    </w:p>
    <w:p w14:paraId="000003ED" w14:textId="0740C541"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D0D0D"/>
          <w:sz w:val="24"/>
          <w:szCs w:val="24"/>
        </w:rPr>
      </w:pPr>
      <w:r w:rsidRPr="001E64D9">
        <w:rPr>
          <w:rFonts w:ascii="Arial" w:eastAsia="Times New Roman" w:hAnsi="Arial" w:cs="Arial"/>
          <w:color w:val="0D0D0D"/>
          <w:sz w:val="24"/>
          <w:szCs w:val="24"/>
        </w:rPr>
        <w:t xml:space="preserve">Caso o CONTRATADO requeira reequilíbrio econômico–financeiro do contrato, fica o CONTRATANTE obrigado a responder em </w:t>
      </w:r>
      <w:r w:rsidRPr="007E7CA8">
        <w:rPr>
          <w:rFonts w:ascii="Arial" w:eastAsia="Times New Roman" w:hAnsi="Arial" w:cs="Arial"/>
          <w:color w:val="000000" w:themeColor="text1"/>
          <w:sz w:val="24"/>
          <w:szCs w:val="24"/>
        </w:rPr>
        <w:t xml:space="preserve">até </w:t>
      </w:r>
      <w:r w:rsidR="001B26B3" w:rsidRPr="007E7CA8">
        <w:rPr>
          <w:rFonts w:ascii="Arial" w:eastAsia="Times New Roman" w:hAnsi="Arial" w:cs="Arial"/>
          <w:b/>
          <w:bCs/>
          <w:color w:val="000000" w:themeColor="text1"/>
          <w:sz w:val="24"/>
          <w:szCs w:val="24"/>
        </w:rPr>
        <w:t>60 (sessenta)</w:t>
      </w:r>
      <w:r w:rsidRPr="007E7CA8">
        <w:rPr>
          <w:rFonts w:ascii="Arial" w:eastAsia="Times New Roman" w:hAnsi="Arial" w:cs="Arial"/>
          <w:b/>
          <w:bCs/>
          <w:color w:val="000000" w:themeColor="text1"/>
          <w:sz w:val="24"/>
          <w:szCs w:val="24"/>
        </w:rPr>
        <w:t xml:space="preserve"> dias</w:t>
      </w:r>
      <w:r w:rsidRPr="007E7CA8">
        <w:rPr>
          <w:rFonts w:ascii="Arial" w:eastAsia="Times New Roman" w:hAnsi="Arial" w:cs="Arial"/>
          <w:color w:val="000000" w:themeColor="text1"/>
          <w:sz w:val="24"/>
          <w:szCs w:val="24"/>
        </w:rPr>
        <w:t xml:space="preserve">, </w:t>
      </w:r>
      <w:r w:rsidRPr="001E64D9">
        <w:rPr>
          <w:rFonts w:ascii="Arial" w:eastAsia="Times New Roman" w:hAnsi="Arial" w:cs="Arial"/>
          <w:color w:val="0D0D0D"/>
          <w:sz w:val="24"/>
          <w:szCs w:val="24"/>
        </w:rPr>
        <w:t>da data do requerimento ou da data em que forem apresentados todos os documentos necessários à apreciação do pedido</w:t>
      </w:r>
      <w:r w:rsidR="009D3C1D" w:rsidRPr="001E64D9">
        <w:rPr>
          <w:rFonts w:ascii="Arial" w:eastAsia="Times New Roman" w:hAnsi="Arial" w:cs="Arial"/>
          <w:color w:val="0D0D0D"/>
          <w:sz w:val="24"/>
          <w:szCs w:val="24"/>
        </w:rPr>
        <w:t>.</w:t>
      </w:r>
    </w:p>
    <w:p w14:paraId="44FFDF68" w14:textId="77777777" w:rsidR="0046690A" w:rsidRPr="007E7CA8" w:rsidRDefault="0046690A" w:rsidP="007E7CA8">
      <w:pPr>
        <w:pStyle w:val="Ttulo1"/>
        <w:spacing w:before="0" w:after="100" w:afterAutospacing="1" w:line="360" w:lineRule="auto"/>
        <w:rPr>
          <w:rFonts w:ascii="Arial" w:hAnsi="Arial" w:cs="Arial"/>
          <w:color w:val="000000" w:themeColor="text1"/>
          <w:szCs w:val="24"/>
        </w:rPr>
      </w:pPr>
      <w:r w:rsidRPr="007E7CA8">
        <w:rPr>
          <w:rFonts w:ascii="Arial" w:hAnsi="Arial" w:cs="Arial"/>
          <w:color w:val="000000" w:themeColor="text1"/>
          <w:szCs w:val="24"/>
        </w:rPr>
        <w:t>CLÁUSULA SÉTIMA – REGIME E FORMA DE EXECUÇÃO DOS SERVIÇOS</w:t>
      </w:r>
    </w:p>
    <w:p w14:paraId="0E119891" w14:textId="13B9E574" w:rsidR="0046690A" w:rsidRPr="007E7CA8" w:rsidRDefault="0046690A" w:rsidP="007E7CA8">
      <w:pPr>
        <w:pStyle w:val="Ttulo1"/>
        <w:spacing w:before="0" w:after="100" w:afterAutospacing="1" w:line="360" w:lineRule="auto"/>
        <w:rPr>
          <w:rFonts w:ascii="Arial" w:hAnsi="Arial" w:cs="Arial"/>
          <w:b w:val="0"/>
          <w:bCs/>
          <w:color w:val="000000" w:themeColor="text1"/>
          <w:szCs w:val="24"/>
        </w:rPr>
      </w:pPr>
      <w:r w:rsidRPr="007E7CA8">
        <w:rPr>
          <w:rFonts w:ascii="Arial" w:hAnsi="Arial" w:cs="Arial"/>
          <w:b w:val="0"/>
          <w:bCs/>
          <w:color w:val="000000" w:themeColor="text1"/>
          <w:szCs w:val="24"/>
        </w:rPr>
        <w:t>Os serviços objeto do presente Contrato serão executados sob o regime Empreitada por Preço Global, conforme as especificações constantes do Termo de Referência</w:t>
      </w:r>
      <w:r w:rsidR="00075FD7" w:rsidRPr="007E7CA8">
        <w:rPr>
          <w:rFonts w:ascii="Arial" w:hAnsi="Arial" w:cs="Arial"/>
          <w:b w:val="0"/>
          <w:bCs/>
          <w:color w:val="000000" w:themeColor="text1"/>
          <w:szCs w:val="24"/>
        </w:rPr>
        <w:t>.</w:t>
      </w:r>
      <w:r w:rsidRPr="007E7CA8">
        <w:rPr>
          <w:rFonts w:ascii="Arial" w:hAnsi="Arial" w:cs="Arial"/>
          <w:b w:val="0"/>
          <w:bCs/>
          <w:color w:val="000000" w:themeColor="text1"/>
          <w:szCs w:val="24"/>
        </w:rPr>
        <w:t xml:space="preserve"> </w:t>
      </w:r>
    </w:p>
    <w:p w14:paraId="000003F2" w14:textId="245939F8" w:rsidR="00DB2069" w:rsidRPr="001E64D9" w:rsidRDefault="00B0237C" w:rsidP="004947A6">
      <w:pPr>
        <w:pStyle w:val="Ttulo1"/>
        <w:spacing w:before="0" w:after="100" w:afterAutospacing="1" w:line="360" w:lineRule="auto"/>
        <w:rPr>
          <w:rFonts w:ascii="Arial" w:hAnsi="Arial" w:cs="Arial"/>
          <w:color w:val="000000"/>
          <w:szCs w:val="24"/>
        </w:rPr>
      </w:pPr>
      <w:r w:rsidRPr="001E64D9">
        <w:rPr>
          <w:rFonts w:ascii="Arial" w:hAnsi="Arial" w:cs="Arial"/>
          <w:color w:val="000000"/>
          <w:szCs w:val="24"/>
        </w:rPr>
        <w:t>CLÁUSULA OITAVA – FISCALIZAÇÃO</w:t>
      </w:r>
    </w:p>
    <w:p w14:paraId="000003F3" w14:textId="59BD9135"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 CONTRATADA submeter–se–á a todas as medidas e procedimentos de Fiscalização. Os atos de fiscalização, inclusive inspeções e testes, executados pelo CONTRATANTE e/ou por seus prepostos, não eximem a CONTRATADA de suas obrigações no que se refere ao cumprimento das normas, especificações e projetos, nem de qualquer de suas responsabilidades legais e contratuais.</w:t>
      </w:r>
    </w:p>
    <w:p w14:paraId="000003F5" w14:textId="054DBDE3"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Primeiro</w:t>
      </w:r>
      <w:r w:rsidRPr="001E64D9">
        <w:rPr>
          <w:rFonts w:ascii="Arial" w:eastAsia="Times New Roman" w:hAnsi="Arial" w:cs="Arial"/>
          <w:color w:val="000000"/>
          <w:sz w:val="24"/>
          <w:szCs w:val="24"/>
        </w:rPr>
        <w:t xml:space="preserve"> – A Fiscalização da execução dos serviços</w:t>
      </w:r>
      <w:r w:rsidR="00825A8C" w:rsidRPr="001E64D9">
        <w:rPr>
          <w:rFonts w:ascii="Arial" w:eastAsia="Times New Roman" w:hAnsi="Arial" w:cs="Arial"/>
          <w:color w:val="000000"/>
          <w:sz w:val="24"/>
          <w:szCs w:val="24"/>
        </w:rPr>
        <w:t xml:space="preserve"> ou do fornecimento dos bens</w:t>
      </w:r>
      <w:r w:rsidRPr="001E64D9">
        <w:rPr>
          <w:rFonts w:ascii="Arial" w:eastAsia="Times New Roman" w:hAnsi="Arial" w:cs="Arial"/>
          <w:color w:val="000000"/>
          <w:sz w:val="24"/>
          <w:szCs w:val="24"/>
        </w:rPr>
        <w:t xml:space="preserve"> caberá </w:t>
      </w:r>
      <w:r w:rsidR="003E6CAE" w:rsidRPr="001E64D9">
        <w:rPr>
          <w:rFonts w:ascii="Arial" w:eastAsia="Times New Roman" w:hAnsi="Arial" w:cs="Arial"/>
          <w:color w:val="000000"/>
          <w:sz w:val="24"/>
          <w:szCs w:val="24"/>
        </w:rPr>
        <w:t>à</w:t>
      </w:r>
      <w:r w:rsidR="00B37431" w:rsidRPr="001E64D9">
        <w:rPr>
          <w:rFonts w:ascii="Arial" w:eastAsia="Times New Roman" w:hAnsi="Arial" w:cs="Arial"/>
          <w:color w:val="000000"/>
          <w:sz w:val="24"/>
          <w:szCs w:val="24"/>
        </w:rPr>
        <w:t xml:space="preserve"> comissão designada por ato d</w:t>
      </w:r>
      <w:r w:rsidR="009D3C1D" w:rsidRPr="001E64D9">
        <w:rPr>
          <w:rFonts w:ascii="Arial" w:eastAsia="Times New Roman" w:hAnsi="Arial" w:cs="Arial"/>
          <w:color w:val="000000"/>
          <w:sz w:val="24"/>
          <w:szCs w:val="24"/>
        </w:rPr>
        <w:t>a Administração da MULTIRIO</w:t>
      </w:r>
      <w:r w:rsidRPr="001E64D9">
        <w:rPr>
          <w:rFonts w:ascii="Arial" w:eastAsia="Times New Roman" w:hAnsi="Arial" w:cs="Arial"/>
          <w:sz w:val="24"/>
          <w:szCs w:val="24"/>
        </w:rPr>
        <w:t xml:space="preserve">. </w:t>
      </w:r>
      <w:r w:rsidRPr="001E64D9">
        <w:rPr>
          <w:rFonts w:ascii="Arial" w:eastAsia="Times New Roman" w:hAnsi="Arial" w:cs="Arial"/>
          <w:color w:val="000000"/>
          <w:sz w:val="24"/>
          <w:szCs w:val="24"/>
        </w:rPr>
        <w:t>Incumbe à Fiscalização a prática de todos os atos que lhe são próprios nos termos da legislação em vigor, respeitados o contraditório e a ampla defesa.</w:t>
      </w:r>
    </w:p>
    <w:p w14:paraId="000003F7"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Segundo</w:t>
      </w:r>
      <w:r w:rsidRPr="001E64D9">
        <w:rPr>
          <w:rFonts w:ascii="Arial" w:eastAsia="Times New Roman" w:hAnsi="Arial" w:cs="Arial"/>
          <w:color w:val="000000"/>
          <w:sz w:val="24"/>
          <w:szCs w:val="24"/>
        </w:rPr>
        <w:t xml:space="preserve"> – A CONTRATADA declara, antecipadamente, aceitar todas as decisões, métodos e processos de inspeção, verificação e controle adotados pelo CONTRATANTE, se obrigando a fornecer os dados, elementos, explicações, esclarecimentos e comunicações de que este necessitar e que forem considerados necessários ao desempenho de suas atividades.</w:t>
      </w:r>
    </w:p>
    <w:p w14:paraId="000003F9"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Terceiro</w:t>
      </w:r>
      <w:r w:rsidRPr="001E64D9">
        <w:rPr>
          <w:rFonts w:ascii="Arial" w:eastAsia="Times New Roman" w:hAnsi="Arial" w:cs="Arial"/>
          <w:color w:val="000000"/>
          <w:sz w:val="24"/>
          <w:szCs w:val="24"/>
        </w:rPr>
        <w:t xml:space="preserve"> – Compete à CONTRATADA fazer minucioso exame da execução dos serviços, de modo a permitir, a tempo e por escrito, apresentar à Fiscalização, para o devido esclarecimento, todas as divergências ou dúvidas porventura encontradas e que venham a impedir o bom desempenho do Contrato. O silêncio implica total aceitação das condições estabelecidas.</w:t>
      </w:r>
    </w:p>
    <w:p w14:paraId="000003FB" w14:textId="0ECDD96E"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Quarto</w:t>
      </w:r>
      <w:r w:rsidRPr="001E64D9">
        <w:rPr>
          <w:rFonts w:ascii="Arial" w:eastAsia="Times New Roman" w:hAnsi="Arial" w:cs="Arial"/>
          <w:color w:val="000000"/>
          <w:sz w:val="24"/>
          <w:szCs w:val="24"/>
        </w:rPr>
        <w:t xml:space="preserve"> – A atuação fiscalizadora em nada restringirá a responsabilidade única, integral e exclusiva da CONTRATADA no que concerne aos serviços contratados</w:t>
      </w:r>
      <w:r w:rsidR="00825A8C" w:rsidRPr="001E64D9">
        <w:rPr>
          <w:rFonts w:ascii="Arial" w:eastAsia="Times New Roman" w:hAnsi="Arial" w:cs="Arial"/>
          <w:color w:val="000000"/>
          <w:sz w:val="24"/>
          <w:szCs w:val="24"/>
        </w:rPr>
        <w:t xml:space="preserve"> ou bens fornecidos</w:t>
      </w:r>
      <w:r w:rsidRPr="001E64D9">
        <w:rPr>
          <w:rFonts w:ascii="Arial" w:eastAsia="Times New Roman" w:hAnsi="Arial" w:cs="Arial"/>
          <w:color w:val="000000"/>
          <w:sz w:val="24"/>
          <w:szCs w:val="24"/>
        </w:rPr>
        <w:t xml:space="preserve">, à sua execução e às consequências e implicações, próximas ou remotas, perante o CONTRATANTE, ou perante terceiros, do mesmo modo que a ocorrência de eventuais irregularidades na execução </w:t>
      </w:r>
      <w:r w:rsidRPr="001E64D9">
        <w:rPr>
          <w:rFonts w:ascii="Arial" w:eastAsia="Times New Roman" w:hAnsi="Arial" w:cs="Arial"/>
          <w:sz w:val="24"/>
          <w:szCs w:val="24"/>
        </w:rPr>
        <w:t>contratual</w:t>
      </w:r>
      <w:r w:rsidRPr="001E64D9">
        <w:rPr>
          <w:rFonts w:ascii="Arial" w:eastAsia="Times New Roman" w:hAnsi="Arial" w:cs="Arial"/>
          <w:color w:val="000000"/>
          <w:sz w:val="24"/>
          <w:szCs w:val="24"/>
        </w:rPr>
        <w:t xml:space="preserve"> não implicará corresponsabilidade do C</w:t>
      </w:r>
      <w:r w:rsidR="00C1331F" w:rsidRPr="001E64D9">
        <w:rPr>
          <w:rFonts w:ascii="Arial" w:eastAsia="Times New Roman" w:hAnsi="Arial" w:cs="Arial"/>
          <w:color w:val="000000"/>
          <w:sz w:val="24"/>
          <w:szCs w:val="24"/>
        </w:rPr>
        <w:t>O</w:t>
      </w:r>
      <w:r w:rsidRPr="001E64D9">
        <w:rPr>
          <w:rFonts w:ascii="Arial" w:eastAsia="Times New Roman" w:hAnsi="Arial" w:cs="Arial"/>
          <w:color w:val="000000"/>
          <w:sz w:val="24"/>
          <w:szCs w:val="24"/>
        </w:rPr>
        <w:t>NTRATANTE ou de seus prepostos.</w:t>
      </w:r>
    </w:p>
    <w:p w14:paraId="000003FD"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Quinto –</w:t>
      </w:r>
      <w:r w:rsidRPr="001E64D9">
        <w:rPr>
          <w:rFonts w:ascii="Arial" w:eastAsia="Times New Roman" w:hAnsi="Arial" w:cs="Arial"/>
          <w:color w:val="000000"/>
          <w:sz w:val="24"/>
          <w:szCs w:val="24"/>
        </w:rPr>
        <w:t xml:space="preserve"> A CONTRATADA se obriga a permitir que o pessoal da fiscalização do CONTRATANTE acesse quaisquer de suas dependências, possibilitando o exame das instalações e também das anotações relativas aos equipamentos, pessoas e materiais, fornecendo, quando solicitados, todos os dados e elementos referentes à execução do contrato.</w:t>
      </w:r>
    </w:p>
    <w:p w14:paraId="000003FF" w14:textId="6483C61C"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CLÁUSULA NONA – GARANTIA</w:t>
      </w:r>
    </w:p>
    <w:p w14:paraId="32993914" w14:textId="76ADE16F" w:rsidR="00672548" w:rsidRDefault="00B0237C" w:rsidP="004947A6">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 CONTRATADA prestou garantia na modalidade de</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t xml:space="preserve">, </w:t>
      </w:r>
      <w:r w:rsidRPr="001E64D9">
        <w:rPr>
          <w:rFonts w:ascii="Arial" w:eastAsia="Times New Roman" w:hAnsi="Arial" w:cs="Arial"/>
          <w:color w:val="000000"/>
          <w:sz w:val="24"/>
          <w:szCs w:val="24"/>
        </w:rPr>
        <w:t>no valor de R$ ______________________</w:t>
      </w:r>
      <w:r w:rsidR="00825A8C"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equivalente a ____% (___ por cento) do valor total do Contrato</w:t>
      </w:r>
      <w:r w:rsidR="001B26B3">
        <w:rPr>
          <w:rFonts w:ascii="Arial" w:eastAsia="Times New Roman" w:hAnsi="Arial" w:cs="Arial"/>
          <w:color w:val="000000"/>
          <w:sz w:val="24"/>
          <w:szCs w:val="24"/>
        </w:rPr>
        <w:t>.</w:t>
      </w:r>
      <w:del w:id="37" w:author="FERNANDA ALBUQUERQUE DA SILVA OLIVA" w:date="2025-02-26T13:47:00Z" w16du:dateUtc="2025-02-26T16:47:00Z">
        <w:r w:rsidR="00C131A5" w:rsidRPr="001E64D9">
          <w:rPr>
            <w:rFonts w:ascii="Arial" w:hAnsi="Arial" w:cs="Arial"/>
            <w:sz w:val="24"/>
            <w:szCs w:val="24"/>
          </w:rPr>
          <w:delText xml:space="preserve">.  </w:delText>
        </w:r>
      </w:del>
    </w:p>
    <w:p w14:paraId="465CF19D" w14:textId="77777777" w:rsidR="001B26B3" w:rsidRPr="001E64D9" w:rsidRDefault="001B26B3" w:rsidP="004947A6">
      <w:pPr>
        <w:ind w:right="9"/>
        <w:rPr>
          <w:del w:id="38" w:author="FERNANDA ALBUQUERQUE DA SILVA OLIVA" w:date="2025-02-26T13:47:00Z" w16du:dateUtc="2025-02-26T16:47:00Z"/>
          <w:rFonts w:ascii="Arial" w:hAnsi="Arial" w:cs="Arial"/>
          <w:sz w:val="24"/>
          <w:szCs w:val="24"/>
        </w:rPr>
      </w:pPr>
    </w:p>
    <w:p w14:paraId="00000402" w14:textId="7C74EE04" w:rsidR="00DB2069" w:rsidRPr="001E64D9" w:rsidRDefault="00B0237C" w:rsidP="004947A6">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Primeiro</w:t>
      </w:r>
      <w:r w:rsidRPr="001E64D9">
        <w:rPr>
          <w:rFonts w:ascii="Arial" w:eastAsia="Times New Roman" w:hAnsi="Arial" w:cs="Arial"/>
          <w:color w:val="000000"/>
          <w:sz w:val="24"/>
          <w:szCs w:val="24"/>
        </w:rPr>
        <w:t xml:space="preserve"> - A </w:t>
      </w:r>
      <w:r w:rsidR="009D3C1D" w:rsidRPr="001E64D9">
        <w:rPr>
          <w:rFonts w:ascii="Arial" w:eastAsia="Times New Roman" w:hAnsi="Arial" w:cs="Arial"/>
          <w:color w:val="000000"/>
          <w:sz w:val="24"/>
          <w:szCs w:val="24"/>
        </w:rPr>
        <w:t>MULTIRIO</w:t>
      </w:r>
      <w:r w:rsidRPr="001E64D9">
        <w:rPr>
          <w:rFonts w:ascii="Arial" w:eastAsia="Times New Roman" w:hAnsi="Arial" w:cs="Arial"/>
          <w:color w:val="000000"/>
          <w:sz w:val="24"/>
          <w:szCs w:val="24"/>
        </w:rPr>
        <w:t xml:space="preserve"> se utilizará da garantia para assegurar as obrigações associadas ao Contrato, podendo recorrer a esta inclusive para cobrar valores de multas eventualmente aplicadas e ressarcir–se dos prejuízos que lhe forem causados em virtude do descumprimento das referidas obrigações. Para reparar esses prejuízos, poderá a CONTRATANTE ainda reter créditos.</w:t>
      </w:r>
    </w:p>
    <w:p w14:paraId="00000404" w14:textId="61B1BBCE" w:rsidR="00DB2069" w:rsidRPr="001E64D9" w:rsidRDefault="00B0237C" w:rsidP="004947A6">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color w:val="000000"/>
          <w:sz w:val="24"/>
          <w:szCs w:val="24"/>
        </w:rPr>
        <w:t xml:space="preserve">Parágrafo Segundo – </w:t>
      </w:r>
      <w:r w:rsidRPr="001E64D9">
        <w:rPr>
          <w:rFonts w:ascii="Arial" w:eastAsia="Times New Roman" w:hAnsi="Arial" w:cs="Arial"/>
          <w:sz w:val="24"/>
          <w:szCs w:val="24"/>
        </w:rPr>
        <w:t xml:space="preserve">Os valores das multas impostas por descumprimento das obrigações assumidas no Contrato serão </w:t>
      </w:r>
      <w:r w:rsidRPr="001E64D9">
        <w:rPr>
          <w:rFonts w:ascii="Arial" w:eastAsia="Times New Roman" w:hAnsi="Arial" w:cs="Arial"/>
          <w:b/>
          <w:bCs/>
          <w:sz w:val="24"/>
          <w:szCs w:val="24"/>
          <w:u w:val="single"/>
        </w:rPr>
        <w:t>descontados da garantia</w:t>
      </w:r>
      <w:r w:rsidRPr="001E64D9">
        <w:rPr>
          <w:rFonts w:ascii="Arial" w:eastAsia="Times New Roman" w:hAnsi="Arial" w:cs="Arial"/>
          <w:sz w:val="24"/>
          <w:szCs w:val="24"/>
        </w:rPr>
        <w:t xml:space="preserve"> caso não venham a ser quitados no prazo </w:t>
      </w:r>
      <w:r w:rsidRPr="001E64D9">
        <w:rPr>
          <w:rFonts w:ascii="Arial" w:eastAsia="Times New Roman" w:hAnsi="Arial" w:cs="Arial"/>
          <w:b/>
          <w:bCs/>
          <w:sz w:val="24"/>
          <w:szCs w:val="24"/>
          <w:u w:val="single"/>
        </w:rPr>
        <w:t>de 03 (três) dias úteis</w:t>
      </w:r>
      <w:r w:rsidR="009D3C1D" w:rsidRPr="001E64D9">
        <w:rPr>
          <w:rFonts w:ascii="Arial" w:eastAsia="Times New Roman" w:hAnsi="Arial" w:cs="Arial"/>
          <w:sz w:val="24"/>
          <w:szCs w:val="24"/>
        </w:rPr>
        <w:t>, contados da ciência da aplicação da penalidade</w:t>
      </w:r>
      <w:r w:rsidRPr="001E64D9">
        <w:rPr>
          <w:rFonts w:ascii="Arial" w:eastAsia="Times New Roman" w:hAnsi="Arial" w:cs="Arial"/>
          <w:sz w:val="24"/>
          <w:szCs w:val="24"/>
        </w:rPr>
        <w:t>. Se a multa aplicada for superior ao valor da garantia prestada, além da perda desta, responderá a CONTRATADA pela diferença, que será descontada dos pagamentos eventualmente devidos pela Administração ou cobrada judicialmente.</w:t>
      </w:r>
    </w:p>
    <w:p w14:paraId="67C43E95" w14:textId="626CEE2F" w:rsidR="00825A8C" w:rsidRPr="001E64D9" w:rsidRDefault="00825A8C" w:rsidP="004947A6">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Terceiro –</w:t>
      </w:r>
      <w:r w:rsidRPr="001E64D9">
        <w:rPr>
          <w:rFonts w:ascii="Arial" w:eastAsia="Times New Roman" w:hAnsi="Arial" w:cs="Arial"/>
          <w:color w:val="000000"/>
          <w:sz w:val="24"/>
          <w:szCs w:val="24"/>
        </w:rPr>
        <w:t xml:space="preserve"> Em caso de extinção decorrente de ato praticado pela CONTRATADA, a garantia reverterá ao CONTRATANTE</w:t>
      </w:r>
      <w:ins w:id="39" w:author="FERNANDA ALBUQUERQUE DA SILVA OLIVA" w:date="2025-02-26T13:47:00Z" w16du:dateUtc="2025-02-26T16:47:00Z">
        <w:r w:rsidRPr="001E64D9">
          <w:rPr>
            <w:rFonts w:ascii="Arial" w:eastAsia="Times New Roman" w:hAnsi="Arial" w:cs="Arial"/>
            <w:color w:val="000000"/>
            <w:sz w:val="24"/>
            <w:szCs w:val="24"/>
          </w:rPr>
          <w:t>.</w:t>
        </w:r>
      </w:ins>
      <w:r w:rsidRPr="001E64D9">
        <w:rPr>
          <w:rFonts w:ascii="Arial" w:eastAsia="Times New Roman" w:hAnsi="Arial" w:cs="Arial"/>
          <w:color w:val="000000"/>
          <w:sz w:val="24"/>
          <w:szCs w:val="24"/>
        </w:rPr>
        <w:t xml:space="preserve"> Quando a garantia for insuficiente, o CONTRATANTE promoverá a cobrança de eventual diferença que venha a ser apurada.</w:t>
      </w:r>
    </w:p>
    <w:p w14:paraId="00000406" w14:textId="0496084C" w:rsidR="00DB206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Pr>
          <w:rFonts w:ascii="Arial" w:eastAsia="Times New Roman" w:hAnsi="Arial" w:cs="Arial"/>
          <w:b/>
          <w:color w:val="FF0000"/>
          <w:sz w:val="24"/>
          <w:szCs w:val="24"/>
        </w:rPr>
        <w:t>[</w:t>
      </w:r>
      <w:r w:rsidR="00B0237C" w:rsidRPr="001E64D9">
        <w:rPr>
          <w:rFonts w:ascii="Arial" w:eastAsia="Times New Roman" w:hAnsi="Arial" w:cs="Arial"/>
          <w:b/>
          <w:color w:val="FF0000"/>
          <w:sz w:val="24"/>
          <w:szCs w:val="24"/>
        </w:rPr>
        <w:t>Caso seja utilizada garantia modalidade de Caução</w:t>
      </w:r>
      <w:r w:rsidR="00A259A2" w:rsidRPr="001E64D9">
        <w:rPr>
          <w:rFonts w:ascii="Arial" w:eastAsia="Times New Roman" w:hAnsi="Arial" w:cs="Arial"/>
          <w:b/>
          <w:color w:val="FF0000"/>
          <w:sz w:val="24"/>
          <w:szCs w:val="24"/>
        </w:rPr>
        <w:t xml:space="preserve"> em Dinheiro</w:t>
      </w:r>
      <w:r w:rsidR="00B0237C" w:rsidRPr="001E64D9">
        <w:rPr>
          <w:rFonts w:ascii="Arial" w:eastAsia="Times New Roman" w:hAnsi="Arial" w:cs="Arial"/>
          <w:b/>
          <w:color w:val="FF0000"/>
          <w:sz w:val="24"/>
          <w:szCs w:val="24"/>
        </w:rPr>
        <w:t xml:space="preserve"> (art. </w:t>
      </w:r>
      <w:del w:id="40" w:author="FERNANDA ALBUQUERQUE DA SILVA OLIVA" w:date="2025-02-26T13:47:00Z" w16du:dateUtc="2025-02-26T16:47:00Z">
        <w:r w:rsidR="00C131A5" w:rsidRPr="001E64D9">
          <w:rPr>
            <w:rFonts w:ascii="Arial" w:eastAsia="Times New Roman" w:hAnsi="Arial" w:cs="Arial"/>
            <w:b/>
            <w:sz w:val="24"/>
            <w:szCs w:val="24"/>
            <w:u w:val="single" w:color="000000"/>
          </w:rPr>
          <w:delText>96</w:delText>
        </w:r>
      </w:del>
      <w:r w:rsidR="00B0237C" w:rsidRPr="001E64D9">
        <w:rPr>
          <w:rFonts w:ascii="Arial" w:eastAsia="Times New Roman" w:hAnsi="Arial" w:cs="Arial"/>
          <w:b/>
          <w:color w:val="FF0000"/>
          <w:sz w:val="24"/>
          <w:szCs w:val="24"/>
        </w:rPr>
        <w:t>70, § 1º, I, da Lei Federal nº 13.303/2016</w:t>
      </w:r>
      <w:r w:rsidR="009D3C1D" w:rsidRPr="001E64D9">
        <w:rPr>
          <w:rFonts w:ascii="Arial" w:eastAsia="Times New Roman" w:hAnsi="Arial" w:cs="Arial"/>
          <w:b/>
          <w:color w:val="FF0000"/>
          <w:sz w:val="24"/>
          <w:szCs w:val="24"/>
        </w:rPr>
        <w:t>)</w:t>
      </w:r>
      <w:r w:rsidR="00B0237C" w:rsidRPr="001E64D9">
        <w:rPr>
          <w:rFonts w:ascii="Arial" w:eastAsia="Times New Roman" w:hAnsi="Arial" w:cs="Arial"/>
          <w:b/>
          <w:color w:val="FF0000"/>
          <w:sz w:val="24"/>
          <w:szCs w:val="24"/>
        </w:rPr>
        <w:t>:</w:t>
      </w:r>
      <w:r>
        <w:rPr>
          <w:rFonts w:ascii="Arial" w:eastAsia="Times New Roman" w:hAnsi="Arial" w:cs="Arial"/>
          <w:b/>
          <w:color w:val="FF0000"/>
          <w:sz w:val="24"/>
          <w:szCs w:val="24"/>
        </w:rPr>
        <w:t>]</w:t>
      </w:r>
    </w:p>
    <w:p w14:paraId="00000408" w14:textId="636CD70E"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Quarto</w:t>
      </w:r>
      <w:r w:rsidRPr="001E64D9">
        <w:rPr>
          <w:rFonts w:ascii="Arial" w:eastAsia="Times New Roman" w:hAnsi="Arial" w:cs="Arial"/>
          <w:color w:val="FF0000"/>
          <w:sz w:val="24"/>
          <w:szCs w:val="24"/>
        </w:rPr>
        <w:t xml:space="preserve"> – Na hipótese de </w:t>
      </w:r>
      <w:r w:rsidRPr="001E64D9">
        <w:rPr>
          <w:rFonts w:ascii="Arial" w:eastAsia="Times New Roman" w:hAnsi="Arial" w:cs="Arial"/>
          <w:b/>
          <w:bCs/>
          <w:color w:val="FF0000"/>
          <w:sz w:val="24"/>
          <w:szCs w:val="24"/>
          <w:u w:val="single"/>
        </w:rPr>
        <w:t>descontos da garantia</w:t>
      </w:r>
      <w:r w:rsidRPr="001E64D9">
        <w:rPr>
          <w:rFonts w:ascii="Arial" w:eastAsia="Times New Roman" w:hAnsi="Arial" w:cs="Arial"/>
          <w:color w:val="FF0000"/>
          <w:sz w:val="24"/>
          <w:szCs w:val="24"/>
        </w:rPr>
        <w:t xml:space="preserve">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825A8C" w:rsidRPr="001E64D9">
        <w:rPr>
          <w:rFonts w:ascii="Arial" w:eastAsia="Times New Roman" w:hAnsi="Arial" w:cs="Arial"/>
          <w:color w:val="FF0000"/>
          <w:sz w:val="24"/>
          <w:szCs w:val="24"/>
        </w:rPr>
        <w:t xml:space="preserve">pela </w:t>
      </w:r>
      <w:r w:rsidR="009D3C1D" w:rsidRPr="001E64D9">
        <w:rPr>
          <w:rFonts w:ascii="Arial" w:eastAsia="Times New Roman" w:hAnsi="Arial" w:cs="Arial"/>
          <w:color w:val="FF0000"/>
          <w:sz w:val="24"/>
          <w:szCs w:val="24"/>
        </w:rPr>
        <w:t>MULTIRIO</w:t>
      </w:r>
      <w:r w:rsidRPr="001E64D9">
        <w:rPr>
          <w:rFonts w:ascii="Arial" w:eastAsia="Times New Roman" w:hAnsi="Arial" w:cs="Arial"/>
          <w:color w:val="FF0000"/>
          <w:sz w:val="24"/>
          <w:szCs w:val="24"/>
        </w:rPr>
        <w:t xml:space="preserve">, o que ocorrer por último, sob pena de </w:t>
      </w:r>
      <w:r w:rsidR="00EB41D8" w:rsidRPr="001E64D9">
        <w:rPr>
          <w:rFonts w:ascii="Arial" w:eastAsia="Times New Roman" w:hAnsi="Arial" w:cs="Arial"/>
          <w:color w:val="FF0000"/>
          <w:sz w:val="24"/>
          <w:szCs w:val="24"/>
        </w:rPr>
        <w:t>extinção</w:t>
      </w:r>
      <w:r w:rsidRPr="001E64D9">
        <w:rPr>
          <w:rFonts w:ascii="Arial" w:eastAsia="Times New Roman" w:hAnsi="Arial" w:cs="Arial"/>
          <w:color w:val="FF0000"/>
          <w:sz w:val="24"/>
          <w:szCs w:val="24"/>
        </w:rPr>
        <w:t xml:space="preserve"> administrativa do Contrato.</w:t>
      </w:r>
    </w:p>
    <w:p w14:paraId="0000040A" w14:textId="11587E0F"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Quinto –</w:t>
      </w:r>
      <w:r w:rsidRPr="001E64D9">
        <w:rPr>
          <w:rFonts w:ascii="Arial" w:eastAsia="Times New Roman" w:hAnsi="Arial" w:cs="Arial"/>
          <w:color w:val="FF0000"/>
          <w:sz w:val="24"/>
          <w:szCs w:val="24"/>
        </w:rPr>
        <w:t xml:space="preserve"> Sempre que houver alteração do valor do Contrato, de acordo com o art. 81 da Lei 13.303/2016 e</w:t>
      </w:r>
      <w:r w:rsidR="009D3C1D" w:rsidRPr="001E64D9">
        <w:rPr>
          <w:rFonts w:ascii="Arial" w:eastAsia="Times New Roman" w:hAnsi="Arial" w:cs="Arial"/>
          <w:color w:val="FF0000"/>
          <w:sz w:val="24"/>
          <w:szCs w:val="24"/>
        </w:rPr>
        <w:t xml:space="preserve"> com </w:t>
      </w:r>
      <w:r w:rsidRPr="001E64D9">
        <w:rPr>
          <w:rFonts w:ascii="Arial" w:eastAsia="Times New Roman" w:hAnsi="Arial" w:cs="Arial"/>
          <w:color w:val="FF0000"/>
          <w:sz w:val="24"/>
          <w:szCs w:val="24"/>
        </w:rPr>
        <w:t>art. 92 do Decreto Municipal n°. 44.698/</w:t>
      </w:r>
      <w:r w:rsidR="00075FD7" w:rsidRPr="001E64D9">
        <w:rPr>
          <w:rFonts w:ascii="Arial" w:eastAsia="Times New Roman" w:hAnsi="Arial" w:cs="Arial"/>
          <w:color w:val="FF0000"/>
          <w:sz w:val="24"/>
          <w:szCs w:val="24"/>
        </w:rPr>
        <w:t>18, a</w:t>
      </w:r>
      <w:r w:rsidRPr="001E64D9">
        <w:rPr>
          <w:rFonts w:ascii="Arial" w:eastAsia="Times New Roman" w:hAnsi="Arial" w:cs="Arial"/>
          <w:color w:val="FF0000"/>
          <w:sz w:val="24"/>
          <w:szCs w:val="24"/>
        </w:rPr>
        <w:t xml:space="preserve"> garantia será complementada no prazo de 7 (sete) dias úteis do recebimento, pela CONTRATADA, do correspondente aviso, sob pena de aplicação das sanções previstas neste Contrato.</w:t>
      </w:r>
    </w:p>
    <w:p w14:paraId="0000040C" w14:textId="4FFD3D83"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Sexto</w:t>
      </w:r>
      <w:r w:rsidRPr="001E64D9">
        <w:rPr>
          <w:rFonts w:ascii="Arial" w:eastAsia="Times New Roman" w:hAnsi="Arial" w:cs="Arial"/>
          <w:color w:val="FF0000"/>
          <w:sz w:val="24"/>
          <w:szCs w:val="24"/>
        </w:rPr>
        <w:t xml:space="preserve"> – A garantia contratual só será liberada ou restituída com o integral cumprimento do Contrato, mediante ato liberatório da autoridade contratante, </w:t>
      </w:r>
      <w:r w:rsidR="009D3C1D" w:rsidRPr="001E64D9">
        <w:rPr>
          <w:rFonts w:ascii="Arial" w:eastAsia="Times New Roman" w:hAnsi="Arial" w:cs="Arial"/>
          <w:color w:val="FF0000"/>
          <w:sz w:val="24"/>
          <w:szCs w:val="24"/>
        </w:rPr>
        <w:t>de acordo com o art. 465 do RGCAF</w:t>
      </w:r>
      <w:ins w:id="41" w:author="FERNANDA ALBUQUERQUE DA SILVA OLIVA" w:date="2025-02-26T13:47:00Z" w16du:dateUtc="2025-02-26T16:47:00Z">
        <w:r w:rsidRPr="001E64D9">
          <w:rPr>
            <w:rFonts w:ascii="Arial" w:eastAsia="Times New Roman" w:hAnsi="Arial" w:cs="Arial"/>
            <w:color w:val="FF0000"/>
            <w:sz w:val="24"/>
            <w:szCs w:val="24"/>
          </w:rPr>
          <w:t>,</w:t>
        </w:r>
      </w:ins>
      <w:r w:rsidRPr="001E64D9">
        <w:rPr>
          <w:rFonts w:ascii="Arial" w:eastAsia="Times New Roman" w:hAnsi="Arial" w:cs="Arial"/>
          <w:color w:val="FF0000"/>
          <w:sz w:val="24"/>
          <w:szCs w:val="24"/>
        </w:rPr>
        <w:t xml:space="preserve"> e, quando em dinheiro, atualizada monetariamente.</w:t>
      </w:r>
    </w:p>
    <w:p w14:paraId="0000040E" w14:textId="0102FE04" w:rsidR="00DB206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Pr>
          <w:rFonts w:ascii="Arial" w:eastAsia="Times New Roman" w:hAnsi="Arial" w:cs="Arial"/>
          <w:b/>
          <w:color w:val="FF0000"/>
          <w:sz w:val="24"/>
          <w:szCs w:val="24"/>
        </w:rPr>
        <w:t>[</w:t>
      </w:r>
      <w:r w:rsidR="00B0237C" w:rsidRPr="001E64D9">
        <w:rPr>
          <w:rFonts w:ascii="Arial" w:eastAsia="Times New Roman" w:hAnsi="Arial" w:cs="Arial"/>
          <w:b/>
          <w:color w:val="FF0000"/>
          <w:sz w:val="24"/>
          <w:szCs w:val="24"/>
        </w:rPr>
        <w:t>Caso seja utilizada garantia na modalidade de Seguro–Garantia (art. 70, § 1º, II, da Lei Federal nº 13.303/2016)</w:t>
      </w:r>
      <w:r w:rsidR="009D3C1D" w:rsidRPr="001E64D9">
        <w:rPr>
          <w:rFonts w:ascii="Arial" w:eastAsia="Times New Roman" w:hAnsi="Arial" w:cs="Arial"/>
          <w:b/>
          <w:color w:val="FF0000"/>
          <w:sz w:val="24"/>
          <w:szCs w:val="24"/>
        </w:rPr>
        <w:t>:</w:t>
      </w:r>
      <w:r>
        <w:rPr>
          <w:rFonts w:ascii="Arial" w:eastAsia="Times New Roman" w:hAnsi="Arial" w:cs="Arial"/>
          <w:b/>
          <w:color w:val="FF0000"/>
          <w:sz w:val="24"/>
          <w:szCs w:val="24"/>
        </w:rPr>
        <w:t>]</w:t>
      </w:r>
    </w:p>
    <w:p w14:paraId="00000410" w14:textId="26A07686"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Quarto</w:t>
      </w:r>
      <w:r w:rsidRPr="001E64D9">
        <w:rPr>
          <w:rFonts w:ascii="Arial" w:eastAsia="Times New Roman" w:hAnsi="Arial" w:cs="Arial"/>
          <w:color w:val="FF0000"/>
          <w:sz w:val="24"/>
          <w:szCs w:val="24"/>
        </w:rPr>
        <w:t xml:space="preserve"> – A apólice deverá ter vigência idêntica ao prazo do contrato, acrescido de </w:t>
      </w:r>
      <w:r w:rsidR="00566D91">
        <w:rPr>
          <w:rFonts w:ascii="Arial" w:eastAsia="Times New Roman" w:hAnsi="Arial" w:cs="Arial"/>
          <w:b/>
          <w:color w:val="FF0000"/>
          <w:sz w:val="24"/>
          <w:szCs w:val="24"/>
        </w:rPr>
        <w:t>04 (quatro) meses</w:t>
      </w:r>
      <w:r w:rsidRPr="001E64D9">
        <w:rPr>
          <w:rFonts w:ascii="Arial" w:eastAsia="Times New Roman" w:hAnsi="Arial" w:cs="Arial"/>
          <w:color w:val="FF0000"/>
          <w:sz w:val="24"/>
          <w:szCs w:val="24"/>
        </w:rPr>
        <w:t xml:space="preserve"> para apuração de eventual inadimplemento da Contratada — ocorrido durante a vigência contratual — e para a comunicação do inadimplemento à seguradora, com cláusula de renovação até a extinção das obrigações da CONTRATADA, vinculada à reavaliação do risco.</w:t>
      </w:r>
    </w:p>
    <w:p w14:paraId="00000412"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Quinto</w:t>
      </w:r>
      <w:r w:rsidRPr="001E64D9">
        <w:rPr>
          <w:rFonts w:ascii="Arial" w:eastAsia="Times New Roman" w:hAnsi="Arial" w:cs="Arial"/>
          <w:color w:val="FF0000"/>
          <w:sz w:val="24"/>
          <w:szCs w:val="24"/>
        </w:rPr>
        <w:t xml:space="preserve"> – A apólice deverá conter disposição expressa de obrigatoriedade de a seguradora informar ao CONTRATANTE e à CONTRATADA, em até 30 (trinta) dias antes do prazo final da validade, se a apólice será ou não renovada.</w:t>
      </w:r>
    </w:p>
    <w:p w14:paraId="00000416" w14:textId="3C4B4F38" w:rsidR="00DB2069" w:rsidRPr="001E64D9" w:rsidRDefault="00B0237C" w:rsidP="004947A6">
      <w:pP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Sexto</w:t>
      </w:r>
      <w:r w:rsidRPr="001E64D9">
        <w:rPr>
          <w:rFonts w:ascii="Arial" w:eastAsia="Times New Roman" w:hAnsi="Arial" w:cs="Arial"/>
          <w:color w:val="FF0000"/>
          <w:sz w:val="24"/>
          <w:szCs w:val="24"/>
        </w:rPr>
        <w:t xml:space="preserve"> –</w:t>
      </w:r>
      <w:r w:rsidR="00F24082" w:rsidRPr="001E64D9">
        <w:rPr>
          <w:rFonts w:ascii="Arial" w:eastAsia="Times New Roman" w:hAnsi="Arial" w:cs="Arial"/>
          <w:color w:val="FF0000"/>
          <w:sz w:val="24"/>
          <w:szCs w:val="24"/>
        </w:rPr>
        <w:t xml:space="preserve"> </w:t>
      </w:r>
      <w:r w:rsidRPr="001E64D9">
        <w:rPr>
          <w:rFonts w:ascii="Arial" w:eastAsia="Times New Roman" w:hAnsi="Arial" w:cs="Arial"/>
          <w:color w:val="FF0000"/>
          <w:sz w:val="24"/>
          <w:szCs w:val="24"/>
        </w:rPr>
        <w:t>No caso de a seguradora não renovar a apólice de seguro–garantia, a Contratada deverá apresentar garantia de valor e condições equivalentes, para aprovação do Contratante, antes do vencimento da apólice, independentemente de notificação, sob pena de caracterizar–se inadimplência e serem aplicadas as penalidades cabíveis.</w:t>
      </w:r>
    </w:p>
    <w:p w14:paraId="00000418" w14:textId="7D582AB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 xml:space="preserve">Parágrafo </w:t>
      </w:r>
      <w:r w:rsidR="00F24082" w:rsidRPr="001E64D9">
        <w:rPr>
          <w:rFonts w:ascii="Arial" w:eastAsia="Times New Roman" w:hAnsi="Arial" w:cs="Arial"/>
          <w:b/>
          <w:color w:val="FF0000"/>
          <w:sz w:val="24"/>
          <w:szCs w:val="24"/>
        </w:rPr>
        <w:t>Sétimo</w:t>
      </w:r>
      <w:r w:rsidRPr="001E64D9">
        <w:rPr>
          <w:rFonts w:ascii="Arial" w:eastAsia="Times New Roman" w:hAnsi="Arial" w:cs="Arial"/>
          <w:b/>
          <w:color w:val="FF0000"/>
          <w:sz w:val="24"/>
          <w:szCs w:val="24"/>
        </w:rPr>
        <w:t xml:space="preserve"> – </w:t>
      </w:r>
      <w:r w:rsidRPr="001E64D9">
        <w:rPr>
          <w:rFonts w:ascii="Arial" w:eastAsia="Times New Roman" w:hAnsi="Arial" w:cs="Arial"/>
          <w:color w:val="FF0000"/>
          <w:sz w:val="24"/>
          <w:szCs w:val="24"/>
        </w:rPr>
        <w:t>As apólices emitidas não poderão conter obrigações, restrições ou disposições que contrariem as disposições do presente CONTRATO e deverão conter declaração expressa da companhia seguradora, da qual conste que conhece integralmente este contrato.</w:t>
      </w:r>
    </w:p>
    <w:p w14:paraId="0000041A" w14:textId="29F55006"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 xml:space="preserve">Parágrafo </w:t>
      </w:r>
      <w:r w:rsidR="00F24082" w:rsidRPr="001E64D9">
        <w:rPr>
          <w:rFonts w:ascii="Arial" w:eastAsia="Times New Roman" w:hAnsi="Arial" w:cs="Arial"/>
          <w:b/>
          <w:color w:val="FF0000"/>
          <w:sz w:val="24"/>
          <w:szCs w:val="24"/>
        </w:rPr>
        <w:t>Oitavo</w:t>
      </w:r>
      <w:r w:rsidRPr="001E64D9">
        <w:rPr>
          <w:rFonts w:ascii="Arial" w:eastAsia="Times New Roman" w:hAnsi="Arial" w:cs="Arial"/>
          <w:b/>
          <w:color w:val="FF0000"/>
          <w:sz w:val="24"/>
          <w:szCs w:val="24"/>
        </w:rPr>
        <w:t xml:space="preserve"> –</w:t>
      </w:r>
      <w:r w:rsidRPr="001E64D9">
        <w:rPr>
          <w:rFonts w:ascii="Arial" w:eastAsia="Times New Roman" w:hAnsi="Arial" w:cs="Arial"/>
          <w:color w:val="FF0000"/>
          <w:sz w:val="24"/>
          <w:szCs w:val="24"/>
        </w:rPr>
        <w:t xml:space="preserve"> A CONTRATADA encaminhará </w:t>
      </w:r>
      <w:r w:rsidR="00F24082" w:rsidRPr="001E64D9">
        <w:rPr>
          <w:rFonts w:ascii="Arial" w:eastAsia="Times New Roman" w:hAnsi="Arial" w:cs="Arial"/>
          <w:color w:val="FF0000"/>
          <w:sz w:val="24"/>
          <w:szCs w:val="24"/>
        </w:rPr>
        <w:t>à MULTIRIO</w:t>
      </w:r>
      <w:r w:rsidRPr="001E64D9">
        <w:rPr>
          <w:rFonts w:ascii="Arial" w:eastAsia="Times New Roman" w:hAnsi="Arial" w:cs="Arial"/>
          <w:color w:val="FF0000"/>
          <w:sz w:val="24"/>
          <w:szCs w:val="24"/>
        </w:rPr>
        <w:t xml:space="preserve"> cópia autenticada das apólices de seguro, antes da assinatura do contrato</w:t>
      </w:r>
      <w:del w:id="42" w:author="FERNANDA ALBUQUERQUE DA SILVA OLIVA" w:date="2025-02-26T13:47:00Z" w16du:dateUtc="2025-02-26T16:47:00Z">
        <w:r w:rsidR="00C131A5" w:rsidRPr="001E64D9">
          <w:rPr>
            <w:rFonts w:ascii="Arial" w:hAnsi="Arial" w:cs="Arial"/>
            <w:sz w:val="24"/>
            <w:szCs w:val="24"/>
          </w:rPr>
          <w:delText xml:space="preserve">,  </w:delText>
        </w:r>
      </w:del>
      <w:ins w:id="43" w:author="FERNANDA ALBUQUERQUE DA SILVA OLIVA" w:date="2025-02-26T13:47:00Z" w16du:dateUtc="2025-02-26T16:47:00Z">
        <w:r w:rsidRPr="001E64D9">
          <w:rPr>
            <w:rFonts w:ascii="Arial" w:eastAsia="Times New Roman" w:hAnsi="Arial" w:cs="Arial"/>
            <w:color w:val="FF0000"/>
            <w:sz w:val="24"/>
            <w:szCs w:val="24"/>
          </w:rPr>
          <w:t>.</w:t>
        </w:r>
      </w:ins>
    </w:p>
    <w:p w14:paraId="0000041C" w14:textId="6ADE805D"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 xml:space="preserve">Parágrafo </w:t>
      </w:r>
      <w:r w:rsidR="00F24082" w:rsidRPr="001E64D9">
        <w:rPr>
          <w:rFonts w:ascii="Arial" w:eastAsia="Times New Roman" w:hAnsi="Arial" w:cs="Arial"/>
          <w:b/>
          <w:color w:val="FF0000"/>
          <w:sz w:val="24"/>
          <w:szCs w:val="24"/>
        </w:rPr>
        <w:t>Nono</w:t>
      </w:r>
      <w:r w:rsidRPr="001E64D9">
        <w:rPr>
          <w:rFonts w:ascii="Arial" w:eastAsia="Times New Roman" w:hAnsi="Arial" w:cs="Arial"/>
          <w:b/>
          <w:color w:val="FF0000"/>
          <w:sz w:val="24"/>
          <w:szCs w:val="24"/>
        </w:rPr>
        <w:t xml:space="preserve"> – </w:t>
      </w:r>
      <w:r w:rsidRPr="001E64D9">
        <w:rPr>
          <w:rFonts w:ascii="Arial" w:eastAsia="Times New Roman" w:hAnsi="Arial" w:cs="Arial"/>
          <w:color w:val="FF0000"/>
          <w:sz w:val="24"/>
          <w:szCs w:val="24"/>
        </w:rPr>
        <w:t>A apólice deverá ser emitida por seguradora autorizada a funcionar no Brasil pela SUSEP – Superintendência de Seguros Privados, – fato que deverá ser atestado mediante apresentação, junto com a apólice, da Certidão de Regularidade expedida pela SUSEP.</w:t>
      </w:r>
    </w:p>
    <w:p w14:paraId="0000041E" w14:textId="3337E094"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Décimo–</w:t>
      </w:r>
      <w:r w:rsidRPr="001E64D9">
        <w:rPr>
          <w:rFonts w:ascii="Arial" w:eastAsia="Times New Roman" w:hAnsi="Arial" w:cs="Arial"/>
          <w:color w:val="FF0000"/>
          <w:sz w:val="24"/>
          <w:szCs w:val="24"/>
        </w:rPr>
        <w:t xml:space="preserve"> Sempre que houver alteração do valor do Contrato, de acordo com o art. </w:t>
      </w:r>
      <w:ins w:id="44" w:author="FERNANDA ALBUQUERQUE DA SILVA OLIVA" w:date="2025-02-26T13:47:00Z" w16du:dateUtc="2025-02-26T16:47:00Z">
        <w:r w:rsidRPr="001E64D9">
          <w:rPr>
            <w:rFonts w:ascii="Arial" w:eastAsia="Times New Roman" w:hAnsi="Arial" w:cs="Arial"/>
            <w:color w:val="FF0000"/>
            <w:sz w:val="24"/>
            <w:szCs w:val="24"/>
          </w:rPr>
          <w:t>81</w:t>
        </w:r>
      </w:ins>
      <w:r w:rsidRPr="001E64D9">
        <w:rPr>
          <w:rFonts w:ascii="Arial" w:eastAsia="Times New Roman" w:hAnsi="Arial" w:cs="Arial"/>
          <w:color w:val="FF0000"/>
          <w:sz w:val="24"/>
          <w:szCs w:val="24"/>
        </w:rPr>
        <w:t xml:space="preserve"> da Lei 13.303/2016 e </w:t>
      </w:r>
      <w:r w:rsidR="00F24082" w:rsidRPr="001E64D9">
        <w:rPr>
          <w:rFonts w:ascii="Arial" w:eastAsia="Times New Roman" w:hAnsi="Arial" w:cs="Arial"/>
          <w:color w:val="FF0000"/>
          <w:sz w:val="24"/>
          <w:szCs w:val="24"/>
        </w:rPr>
        <w:t xml:space="preserve">com o </w:t>
      </w:r>
      <w:r w:rsidRPr="001E64D9">
        <w:rPr>
          <w:rFonts w:ascii="Arial" w:eastAsia="Times New Roman" w:hAnsi="Arial" w:cs="Arial"/>
          <w:color w:val="FF0000"/>
          <w:sz w:val="24"/>
          <w:szCs w:val="24"/>
        </w:rPr>
        <w:t>art. 92 do Decreto Municipal n°. 44.698/18, a garantia será complementada no prazo de 7 (sete) dias úteis do recebimento, pela CONTRATADA, do correspondente aviso, sob pena de aplicação das sanções previstas neste Contrato.</w:t>
      </w:r>
    </w:p>
    <w:p w14:paraId="00000420" w14:textId="31AE37CD"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Décimo</w:t>
      </w:r>
      <w:r w:rsidR="00F24082" w:rsidRPr="001E64D9">
        <w:rPr>
          <w:rFonts w:ascii="Arial" w:eastAsia="Times New Roman" w:hAnsi="Arial" w:cs="Arial"/>
          <w:b/>
          <w:color w:val="FF0000"/>
          <w:sz w:val="24"/>
          <w:szCs w:val="24"/>
        </w:rPr>
        <w:t xml:space="preserve"> Primeiro </w:t>
      </w:r>
      <w:r w:rsidRPr="001E64D9">
        <w:rPr>
          <w:rFonts w:ascii="Arial" w:eastAsia="Times New Roman" w:hAnsi="Arial" w:cs="Arial"/>
          <w:color w:val="FF0000"/>
          <w:sz w:val="24"/>
          <w:szCs w:val="24"/>
        </w:rPr>
        <w:t xml:space="preserve">– A garantia </w:t>
      </w:r>
      <w:r w:rsidR="00F24082" w:rsidRPr="001E64D9">
        <w:rPr>
          <w:rFonts w:ascii="Arial" w:eastAsia="Times New Roman" w:hAnsi="Arial" w:cs="Arial"/>
          <w:color w:val="FF0000"/>
          <w:sz w:val="24"/>
          <w:szCs w:val="24"/>
        </w:rPr>
        <w:t xml:space="preserve">contratual só será liberada ou restituída com o integral cumprimento do Contrato, mediante ato liberatório da autoridade contratante, de acordo com o art. 465 do RGCAF. </w:t>
      </w:r>
    </w:p>
    <w:p w14:paraId="00000438" w14:textId="2D57391C" w:rsidR="00DB206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Pr>
          <w:rFonts w:ascii="Arial" w:hAnsi="Arial" w:cs="Arial"/>
          <w:sz w:val="24"/>
          <w:szCs w:val="24"/>
        </w:rPr>
        <w:t>[</w:t>
      </w:r>
      <w:r w:rsidR="00B0237C" w:rsidRPr="001E64D9">
        <w:rPr>
          <w:rFonts w:ascii="Arial" w:eastAsia="Times New Roman" w:hAnsi="Arial" w:cs="Arial"/>
          <w:b/>
          <w:color w:val="FF0000"/>
          <w:sz w:val="24"/>
          <w:szCs w:val="24"/>
        </w:rPr>
        <w:t>Caso seja utilizada a garantia na modalidade Fiança–Bancária (art. 70, §1º, III, da Lei Federal nº 13.303/2016</w:t>
      </w:r>
      <w:r w:rsidR="00F24082" w:rsidRPr="001E64D9">
        <w:rPr>
          <w:rFonts w:ascii="Arial" w:eastAsia="Times New Roman" w:hAnsi="Arial" w:cs="Arial"/>
          <w:b/>
          <w:color w:val="FF0000"/>
          <w:sz w:val="24"/>
          <w:szCs w:val="24"/>
        </w:rPr>
        <w:t>):</w:t>
      </w:r>
      <w:r>
        <w:rPr>
          <w:rFonts w:ascii="Arial" w:eastAsia="Times New Roman" w:hAnsi="Arial" w:cs="Arial"/>
          <w:b/>
          <w:color w:val="FF0000"/>
          <w:sz w:val="24"/>
          <w:szCs w:val="24"/>
        </w:rPr>
        <w:t>]</w:t>
      </w:r>
    </w:p>
    <w:p w14:paraId="0000043A"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Quarto</w:t>
      </w:r>
      <w:r w:rsidRPr="001E64D9">
        <w:rPr>
          <w:rFonts w:ascii="Arial" w:eastAsia="Times New Roman" w:hAnsi="Arial" w:cs="Arial"/>
          <w:color w:val="FF0000"/>
          <w:sz w:val="24"/>
          <w:szCs w:val="24"/>
        </w:rPr>
        <w:t xml:space="preserve"> – A fiança bancária formalizar–se–á através de carta de fiança fornecida por instituição financeira devidamente autorizada a operar no país pelo Banco Central do Brasil.</w:t>
      </w:r>
    </w:p>
    <w:p w14:paraId="0000043C"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 xml:space="preserve">Parágrafo Quinto </w:t>
      </w:r>
      <w:r w:rsidRPr="001E64D9">
        <w:rPr>
          <w:rFonts w:ascii="Arial" w:eastAsia="Times New Roman" w:hAnsi="Arial" w:cs="Arial"/>
          <w:color w:val="FF0000"/>
          <w:sz w:val="24"/>
          <w:szCs w:val="24"/>
        </w:rPr>
        <w:t>– A fiança bancária será apresentada com firma devidamente reconhecida em cartório, exceto no caso de documento emitido por via digital, cuja autenticidade pode ser aferida junto aos certificadores digitais devida e legalmente autorizados.</w:t>
      </w:r>
    </w:p>
    <w:p w14:paraId="0000043E" w14:textId="65E5B2B3"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Sexto –</w:t>
      </w:r>
      <w:r w:rsidRPr="001E64D9">
        <w:rPr>
          <w:rFonts w:ascii="Arial" w:eastAsia="Times New Roman" w:hAnsi="Arial" w:cs="Arial"/>
          <w:color w:val="FF0000"/>
          <w:sz w:val="24"/>
          <w:szCs w:val="24"/>
        </w:rPr>
        <w:t xml:space="preserve"> A fiança bancária deverá ter prazo de validade correspondente ao período de vigência deste contrato, acrescido de </w:t>
      </w:r>
      <w:r w:rsidR="00566D91">
        <w:rPr>
          <w:rFonts w:ascii="Arial" w:eastAsia="Times New Roman" w:hAnsi="Arial" w:cs="Arial"/>
          <w:b/>
          <w:color w:val="FF0000"/>
          <w:sz w:val="24"/>
          <w:szCs w:val="24"/>
        </w:rPr>
        <w:t>04 (quatro) meses</w:t>
      </w:r>
      <w:r w:rsidRPr="001E64D9">
        <w:rPr>
          <w:rFonts w:ascii="Arial" w:eastAsia="Times New Roman" w:hAnsi="Arial" w:cs="Arial"/>
          <w:color w:val="FF0000"/>
          <w:sz w:val="24"/>
          <w:szCs w:val="24"/>
        </w:rPr>
        <w:t xml:space="preserve"> para apuração de eventual inadimplemento da CONTRATADA — ocorrido durante a vigência contratual — e para a comunicação do inadimplemento à instituição financeira.</w:t>
      </w:r>
    </w:p>
    <w:p w14:paraId="00000440" w14:textId="41D6A86A"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 xml:space="preserve">Parágrafo Sétimo – </w:t>
      </w:r>
      <w:r w:rsidRPr="001E64D9">
        <w:rPr>
          <w:rFonts w:ascii="Arial" w:eastAsia="Times New Roman" w:hAnsi="Arial" w:cs="Arial"/>
          <w:color w:val="FF0000"/>
          <w:sz w:val="24"/>
          <w:szCs w:val="24"/>
        </w:rPr>
        <w:t>No instrumento de fiança bancária constará renún</w:t>
      </w:r>
      <w:r w:rsidR="00A522DA" w:rsidRPr="001E64D9">
        <w:rPr>
          <w:rFonts w:ascii="Arial" w:eastAsia="Times New Roman" w:hAnsi="Arial" w:cs="Arial"/>
          <w:color w:val="FF0000"/>
          <w:sz w:val="24"/>
          <w:szCs w:val="24"/>
        </w:rPr>
        <w:t>cia expressa do fiador ao benefí</w:t>
      </w:r>
      <w:r w:rsidRPr="001E64D9">
        <w:rPr>
          <w:rFonts w:ascii="Arial" w:eastAsia="Times New Roman" w:hAnsi="Arial" w:cs="Arial"/>
          <w:color w:val="FF0000"/>
          <w:sz w:val="24"/>
          <w:szCs w:val="24"/>
        </w:rPr>
        <w:t xml:space="preserve">cio de ordem e aos direitos previstos nos arts. 827 e 838 do Código Civil Brasileiro, bem como sua expressa afirmação que, como devedor solidário, fará o pagamento ao Contratante, independentemente de interpelação judicial, caso o afiançado não cumpra suas obrigações.  </w:t>
      </w:r>
    </w:p>
    <w:p w14:paraId="00000442" w14:textId="0C05922D"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Oitavo</w:t>
      </w:r>
      <w:r w:rsidRPr="001E64D9">
        <w:rPr>
          <w:rFonts w:ascii="Arial" w:eastAsia="Times New Roman" w:hAnsi="Arial" w:cs="Arial"/>
          <w:color w:val="FF0000"/>
          <w:sz w:val="24"/>
          <w:szCs w:val="24"/>
        </w:rPr>
        <w:t xml:space="preserve"> </w:t>
      </w:r>
      <w:r w:rsidRPr="001E64D9">
        <w:rPr>
          <w:rFonts w:ascii="Arial" w:eastAsia="Times New Roman" w:hAnsi="Arial" w:cs="Arial"/>
          <w:b/>
          <w:color w:val="FF0000"/>
          <w:sz w:val="24"/>
          <w:szCs w:val="24"/>
        </w:rPr>
        <w:t>–</w:t>
      </w:r>
      <w:r w:rsidRPr="001E64D9">
        <w:rPr>
          <w:rFonts w:ascii="Arial" w:eastAsia="Times New Roman" w:hAnsi="Arial" w:cs="Arial"/>
          <w:color w:val="FF0000"/>
          <w:sz w:val="24"/>
          <w:szCs w:val="24"/>
        </w:rPr>
        <w:t xml:space="preserve"> Sempre que houver alteração do valor do Contrato, de acordo com o art. 81 da Lei 13.303/2016 e</w:t>
      </w:r>
      <w:r w:rsidR="004B0285" w:rsidRPr="001E64D9">
        <w:rPr>
          <w:rFonts w:ascii="Arial" w:eastAsia="Times New Roman" w:hAnsi="Arial" w:cs="Arial"/>
          <w:color w:val="FF0000"/>
          <w:sz w:val="24"/>
          <w:szCs w:val="24"/>
        </w:rPr>
        <w:t xml:space="preserve"> com o</w:t>
      </w:r>
      <w:r w:rsidRPr="001E64D9">
        <w:rPr>
          <w:rFonts w:ascii="Arial" w:eastAsia="Times New Roman" w:hAnsi="Arial" w:cs="Arial"/>
          <w:color w:val="FF0000"/>
          <w:sz w:val="24"/>
          <w:szCs w:val="24"/>
        </w:rPr>
        <w:t xml:space="preserve"> art. 92 do Decreto Municipal n°. 44.698/18, a garantia será complementada no prazo de 7 (sete) dias úteis do recebimento, pela CONTRATADA, do correspondente aviso, sob pena de aplicação das sanções previstas neste Contrato.</w:t>
      </w:r>
    </w:p>
    <w:p w14:paraId="00000444" w14:textId="005C7B84"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b/>
          <w:color w:val="FF0000"/>
          <w:sz w:val="24"/>
          <w:szCs w:val="24"/>
        </w:rPr>
        <w:t>Parágrafo Nono</w:t>
      </w:r>
      <w:r w:rsidRPr="001E64D9">
        <w:rPr>
          <w:rFonts w:ascii="Arial" w:eastAsia="Times New Roman" w:hAnsi="Arial" w:cs="Arial"/>
          <w:color w:val="FF0000"/>
          <w:sz w:val="24"/>
          <w:szCs w:val="24"/>
        </w:rPr>
        <w:t xml:space="preserve"> – A garantia contratual só será liberada ou restituída com o integral cumprimento do Contrato, mediante ato liberatório da autoridade contratante, </w:t>
      </w:r>
      <w:r w:rsidR="004B0285" w:rsidRPr="001E64D9">
        <w:rPr>
          <w:rFonts w:ascii="Arial" w:eastAsia="Times New Roman" w:hAnsi="Arial" w:cs="Arial"/>
          <w:color w:val="FF0000"/>
          <w:sz w:val="24"/>
          <w:szCs w:val="24"/>
        </w:rPr>
        <w:t xml:space="preserve">de acordo com o art. </w:t>
      </w:r>
      <w:r w:rsidR="00641D1A" w:rsidRPr="001E64D9">
        <w:rPr>
          <w:rFonts w:ascii="Arial" w:eastAsia="Times New Roman" w:hAnsi="Arial" w:cs="Arial"/>
          <w:color w:val="FF0000"/>
          <w:sz w:val="24"/>
          <w:szCs w:val="24"/>
        </w:rPr>
        <w:t>465</w:t>
      </w:r>
      <w:r w:rsidR="004B0285" w:rsidRPr="001E64D9">
        <w:rPr>
          <w:rFonts w:ascii="Arial" w:eastAsia="Times New Roman" w:hAnsi="Arial" w:cs="Arial"/>
          <w:color w:val="FF0000"/>
          <w:sz w:val="24"/>
          <w:szCs w:val="24"/>
        </w:rPr>
        <w:t xml:space="preserve"> do RGCAF.</w:t>
      </w:r>
    </w:p>
    <w:p w14:paraId="00000446" w14:textId="02936073" w:rsidR="00DB2069" w:rsidRPr="007E7CA8" w:rsidRDefault="00B0237C" w:rsidP="004947A6">
      <w:pPr>
        <w:pStyle w:val="Ttulo1"/>
        <w:spacing w:before="0" w:after="100" w:afterAutospacing="1" w:line="360" w:lineRule="auto"/>
        <w:rPr>
          <w:rFonts w:ascii="Arial" w:hAnsi="Arial" w:cs="Arial"/>
          <w:szCs w:val="24"/>
        </w:rPr>
      </w:pPr>
      <w:r w:rsidRPr="007E7CA8">
        <w:rPr>
          <w:rFonts w:ascii="Arial" w:hAnsi="Arial" w:cs="Arial"/>
          <w:szCs w:val="24"/>
        </w:rPr>
        <w:t>CLÁUSULA DÉCIMA – PRAZO</w:t>
      </w:r>
    </w:p>
    <w:p w14:paraId="0CF1E1DE" w14:textId="3025A3FD" w:rsidR="00641D1A" w:rsidRPr="001E64D9" w:rsidRDefault="008D534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7E7CA8">
        <w:rPr>
          <w:rFonts w:ascii="Arial" w:eastAsia="Times New Roman" w:hAnsi="Arial" w:cs="Arial"/>
          <w:color w:val="000000"/>
          <w:sz w:val="24"/>
          <w:szCs w:val="24"/>
        </w:rPr>
        <w:t xml:space="preserve">O </w:t>
      </w:r>
      <w:r w:rsidR="009E4F03" w:rsidRPr="007E7CA8">
        <w:rPr>
          <w:rFonts w:ascii="Arial" w:eastAsia="Times New Roman" w:hAnsi="Arial" w:cs="Arial"/>
          <w:color w:val="000000"/>
          <w:sz w:val="24"/>
          <w:szCs w:val="24"/>
        </w:rPr>
        <w:t>contrat</w:t>
      </w:r>
      <w:r w:rsidRPr="007E7CA8">
        <w:rPr>
          <w:rFonts w:ascii="Arial" w:eastAsia="Times New Roman" w:hAnsi="Arial" w:cs="Arial"/>
          <w:color w:val="000000"/>
          <w:sz w:val="24"/>
          <w:szCs w:val="24"/>
        </w:rPr>
        <w:t>o</w:t>
      </w:r>
      <w:r w:rsidR="00641D1A" w:rsidRPr="007E7CA8">
        <w:rPr>
          <w:rFonts w:ascii="Arial" w:eastAsia="Times New Roman" w:hAnsi="Arial" w:cs="Arial"/>
          <w:color w:val="000000"/>
          <w:sz w:val="24"/>
          <w:szCs w:val="24"/>
        </w:rPr>
        <w:t xml:space="preserve"> vigorará por </w:t>
      </w:r>
      <w:r w:rsidR="00566D91" w:rsidRPr="007E7CA8">
        <w:rPr>
          <w:rFonts w:ascii="Arial" w:eastAsia="Times New Roman" w:hAnsi="Arial" w:cs="Arial"/>
          <w:color w:val="000000"/>
          <w:sz w:val="24"/>
          <w:szCs w:val="24"/>
        </w:rPr>
        <w:t xml:space="preserve">12 (doze) </w:t>
      </w:r>
      <w:r w:rsidR="00641D1A" w:rsidRPr="007E7CA8">
        <w:rPr>
          <w:rFonts w:ascii="Arial" w:eastAsia="Times New Roman" w:hAnsi="Arial" w:cs="Arial"/>
          <w:color w:val="000000"/>
          <w:sz w:val="24"/>
          <w:szCs w:val="24"/>
        </w:rPr>
        <w:t xml:space="preserve">meses contados da </w:t>
      </w:r>
      <w:r w:rsidR="00EB41D8" w:rsidRPr="007E7CA8">
        <w:rPr>
          <w:rFonts w:ascii="Arial" w:eastAsia="Times New Roman" w:hAnsi="Arial" w:cs="Arial"/>
          <w:color w:val="000000"/>
          <w:sz w:val="24"/>
          <w:szCs w:val="24"/>
        </w:rPr>
        <w:t xml:space="preserve">data de </w:t>
      </w:r>
      <w:r w:rsidRPr="007E7CA8">
        <w:rPr>
          <w:rFonts w:ascii="Arial" w:eastAsia="Times New Roman" w:hAnsi="Arial" w:cs="Arial"/>
          <w:color w:val="000000"/>
          <w:sz w:val="24"/>
          <w:szCs w:val="24"/>
        </w:rPr>
        <w:t xml:space="preserve">sua </w:t>
      </w:r>
      <w:r w:rsidR="00EB41D8" w:rsidRPr="007E7CA8">
        <w:rPr>
          <w:rFonts w:ascii="Arial" w:eastAsia="Times New Roman" w:hAnsi="Arial" w:cs="Arial"/>
          <w:color w:val="000000"/>
          <w:sz w:val="24"/>
          <w:szCs w:val="24"/>
        </w:rPr>
        <w:t>assinatura</w:t>
      </w:r>
      <w:r w:rsidR="009E4F03" w:rsidRPr="007E7CA8">
        <w:rPr>
          <w:rFonts w:ascii="Arial" w:eastAsia="Times New Roman" w:hAnsi="Arial" w:cs="Arial"/>
          <w:color w:val="000000"/>
          <w:sz w:val="24"/>
          <w:szCs w:val="24"/>
        </w:rPr>
        <w:t xml:space="preserve"> </w:t>
      </w:r>
      <w:r w:rsidR="00641D1A" w:rsidRPr="007E7CA8">
        <w:rPr>
          <w:rFonts w:ascii="Arial" w:eastAsia="Times New Roman" w:hAnsi="Arial" w:cs="Arial"/>
          <w:color w:val="000000"/>
          <w:sz w:val="24"/>
          <w:szCs w:val="24"/>
        </w:rPr>
        <w:t>ou da data estabelecida no memorando de início, se posterior.</w:t>
      </w:r>
    </w:p>
    <w:p w14:paraId="0000044B" w14:textId="5235977E"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Primeiro</w:t>
      </w:r>
      <w:r w:rsidRPr="001E64D9">
        <w:rPr>
          <w:rFonts w:ascii="Arial" w:eastAsia="Times New Roman" w:hAnsi="Arial" w:cs="Arial"/>
          <w:color w:val="000000"/>
          <w:sz w:val="24"/>
          <w:szCs w:val="24"/>
        </w:rPr>
        <w:t xml:space="preserve"> – O prazo de execução dos serviços poderá ser prorrogado ou alterado nos termos da</w:t>
      </w:r>
      <w:r w:rsidRPr="001E64D9">
        <w:rPr>
          <w:rFonts w:ascii="Arial" w:eastAsia="Times New Roman" w:hAnsi="Arial" w:cs="Arial"/>
          <w:b/>
          <w:color w:val="FF0000"/>
          <w:sz w:val="24"/>
          <w:szCs w:val="24"/>
        </w:rPr>
        <w:t xml:space="preserve"> </w:t>
      </w:r>
      <w:r w:rsidR="00B37431" w:rsidRPr="001E64D9">
        <w:rPr>
          <w:rFonts w:ascii="Arial" w:eastAsia="Times New Roman" w:hAnsi="Arial" w:cs="Arial"/>
          <w:color w:val="000000"/>
          <w:sz w:val="24"/>
          <w:szCs w:val="24"/>
        </w:rPr>
        <w:t>Lei Federal nº 13.303/2016 e</w:t>
      </w:r>
      <w:r w:rsidRPr="001E64D9">
        <w:rPr>
          <w:rFonts w:ascii="Arial" w:eastAsia="Times New Roman" w:hAnsi="Arial" w:cs="Arial"/>
          <w:color w:val="000000"/>
          <w:sz w:val="24"/>
          <w:szCs w:val="24"/>
        </w:rPr>
        <w:t xml:space="preserve"> do Decreto Municipal n°. 44.698/18</w:t>
      </w:r>
      <w:r w:rsidR="004B0285" w:rsidRPr="001E64D9">
        <w:rPr>
          <w:rFonts w:ascii="Arial" w:eastAsia="Times New Roman" w:hAnsi="Arial" w:cs="Arial"/>
          <w:color w:val="000000"/>
          <w:sz w:val="24"/>
          <w:szCs w:val="24"/>
        </w:rPr>
        <w:t>.</w:t>
      </w:r>
    </w:p>
    <w:p w14:paraId="0000044D" w14:textId="1A9FEB12"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Segundo</w:t>
      </w:r>
      <w:r w:rsidRPr="001E64D9">
        <w:rPr>
          <w:rFonts w:ascii="Arial" w:eastAsia="Times New Roman" w:hAnsi="Arial" w:cs="Arial"/>
          <w:color w:val="000000"/>
          <w:sz w:val="24"/>
          <w:szCs w:val="24"/>
        </w:rPr>
        <w:t xml:space="preserve"> – No caso de serviços e fornecimentos contínuos, o contrato poderá ser prorrogad</w:t>
      </w:r>
      <w:r w:rsidR="00B37431" w:rsidRPr="001E64D9">
        <w:rPr>
          <w:rFonts w:ascii="Arial" w:eastAsia="Times New Roman" w:hAnsi="Arial" w:cs="Arial"/>
          <w:color w:val="000000"/>
          <w:sz w:val="24"/>
          <w:szCs w:val="24"/>
        </w:rPr>
        <w:t xml:space="preserve">o na forma do artigo </w:t>
      </w:r>
      <w:r w:rsidRPr="001E64D9">
        <w:rPr>
          <w:rFonts w:ascii="Arial" w:eastAsia="Times New Roman" w:hAnsi="Arial" w:cs="Arial"/>
          <w:color w:val="000000"/>
          <w:sz w:val="24"/>
          <w:szCs w:val="24"/>
        </w:rPr>
        <w:t>71 da Lei 13.303/2016</w:t>
      </w:r>
      <w:r w:rsidR="004B0285"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4B0285" w:rsidRPr="001E64D9">
        <w:rPr>
          <w:rFonts w:ascii="Arial" w:eastAsia="Times New Roman" w:hAnsi="Arial" w:cs="Arial"/>
          <w:color w:val="000000"/>
          <w:sz w:val="24"/>
          <w:szCs w:val="24"/>
        </w:rPr>
        <w:t xml:space="preserve">do </w:t>
      </w:r>
      <w:r w:rsidRPr="001E64D9">
        <w:rPr>
          <w:rFonts w:ascii="Arial" w:eastAsia="Times New Roman" w:hAnsi="Arial" w:cs="Arial"/>
          <w:color w:val="000000"/>
          <w:sz w:val="24"/>
          <w:szCs w:val="24"/>
        </w:rPr>
        <w:t>artigo 82 do Decreto Municipal n°. 44.698/18, e das demais normas aplicáveis.</w:t>
      </w:r>
    </w:p>
    <w:p w14:paraId="0000044F" w14:textId="086F8D40"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CLÁUSULA DÉCIMA PRIMEIRA – OBRIGAÇÕES DA CONTRATADA </w:t>
      </w:r>
    </w:p>
    <w:p w14:paraId="00000450" w14:textId="1263DF29" w:rsidR="00DB2069" w:rsidRPr="001E64D9" w:rsidRDefault="00B0237C" w:rsidP="004947A6">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1E64D9">
        <w:rPr>
          <w:rFonts w:ascii="Arial" w:eastAsia="Times New Roman" w:hAnsi="Arial" w:cs="Arial"/>
          <w:color w:val="000000"/>
          <w:sz w:val="24"/>
          <w:szCs w:val="24"/>
        </w:rPr>
        <w:t>São obrigações da CONTRATADA:</w:t>
      </w:r>
    </w:p>
    <w:p w14:paraId="00000451" w14:textId="33AD96DD" w:rsidR="00DB2069" w:rsidRPr="001E64D9" w:rsidRDefault="00B0237C" w:rsidP="004947A6">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prestar os serviços de acordo com todas as exigências contidas no Termo de Referência/Projeto Básico;</w:t>
      </w:r>
    </w:p>
    <w:p w14:paraId="00000452" w14:textId="77777777" w:rsidR="00DB2069" w:rsidRPr="001E64D9" w:rsidRDefault="00B0237C" w:rsidP="004947A6">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tomar as medidas preventivas necessárias para evitar danos a terceiros, em consequência da execução dos trabalhos;</w:t>
      </w:r>
    </w:p>
    <w:p w14:paraId="00000453" w14:textId="77777777" w:rsidR="00DB2069" w:rsidRPr="001E64D9" w:rsidRDefault="00B0237C" w:rsidP="004947A6">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responsabilizar–se integralmente pelo ressarcimento de quaisquer danos e prejuízos, de qualquer natureza, que causar ao CONTRATANTE ou a terceiros, decorrentes da execução do objeto deste Contrato, respondendo por si, seus empregados, prepostos e sucessores, independentemente das medidas preventivas adotadas;</w:t>
      </w:r>
    </w:p>
    <w:p w14:paraId="00000454" w14:textId="77777777" w:rsidR="00DB2069" w:rsidRPr="001E64D9" w:rsidRDefault="00B0237C" w:rsidP="004947A6">
      <w:pPr>
        <w:widowControl w:val="0"/>
        <w:numPr>
          <w:ilvl w:val="0"/>
          <w:numId w:val="4"/>
        </w:numPr>
        <w:pBdr>
          <w:top w:val="nil"/>
          <w:left w:val="nil"/>
          <w:bottom w:val="nil"/>
          <w:right w:val="nil"/>
          <w:between w:val="nil"/>
        </w:pBdr>
        <w:tabs>
          <w:tab w:val="left" w:pos="517"/>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atender às determinações e exigências formuladas pelo CONTRATANTE;</w:t>
      </w:r>
    </w:p>
    <w:p w14:paraId="00000455" w14:textId="2BD8BD22" w:rsidR="00DB2069" w:rsidRPr="001E64D9" w:rsidRDefault="00B0237C" w:rsidP="004947A6">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reparar, corrigir, remover, reconstruir ou substituir, por sua conta e responsabilidade, os serviços </w:t>
      </w:r>
      <w:r w:rsidR="00FB0610" w:rsidRPr="001E64D9">
        <w:rPr>
          <w:rFonts w:ascii="Arial" w:eastAsia="Times New Roman" w:hAnsi="Arial" w:cs="Arial"/>
          <w:color w:val="000000"/>
          <w:sz w:val="24"/>
          <w:szCs w:val="24"/>
        </w:rPr>
        <w:t xml:space="preserve">ou bens </w:t>
      </w:r>
      <w:r w:rsidRPr="001E64D9">
        <w:rPr>
          <w:rFonts w:ascii="Arial" w:eastAsia="Times New Roman" w:hAnsi="Arial" w:cs="Arial"/>
          <w:color w:val="000000"/>
          <w:sz w:val="24"/>
          <w:szCs w:val="24"/>
        </w:rPr>
        <w:t>recusados pelo CONTRATANTE no prazo determinado pela Fiscalização;</w:t>
      </w:r>
    </w:p>
    <w:p w14:paraId="00000456" w14:textId="61601E3D" w:rsidR="00DB2069" w:rsidRDefault="00B0237C" w:rsidP="004947A6">
      <w:pPr>
        <w:widowControl w:val="0"/>
        <w:numPr>
          <w:ilvl w:val="0"/>
          <w:numId w:val="4"/>
        </w:numPr>
        <w:pBdr>
          <w:top w:val="nil"/>
          <w:left w:val="nil"/>
          <w:bottom w:val="nil"/>
          <w:right w:val="nil"/>
          <w:between w:val="nil"/>
        </w:pBdr>
        <w:tabs>
          <w:tab w:val="left" w:pos="284"/>
        </w:tabs>
        <w:spacing w:after="0"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 responsabilizar–se, na forma do Contrato, por todos os ônus, encargos e obrigações comerciais, sociais, tributárias, trabalhistas e previdenciárias, ou quaisquer outras previstas na legislação em vigor, bem como por todos os gastos e encargos com material e mão–de–obra necessária à completa </w:t>
      </w:r>
      <w:r w:rsidR="00FB0610" w:rsidRPr="001E64D9">
        <w:rPr>
          <w:rFonts w:ascii="Arial" w:eastAsia="Times New Roman" w:hAnsi="Arial" w:cs="Arial"/>
          <w:color w:val="000000"/>
          <w:sz w:val="24"/>
          <w:szCs w:val="24"/>
        </w:rPr>
        <w:t xml:space="preserve"> execução do contrato</w:t>
      </w:r>
      <w:ins w:id="45" w:author="FERNANDA ALBUQUERQUE DA SILVA OLIVA" w:date="2025-02-26T13:47:00Z" w16du:dateUtc="2025-02-26T16:47:00Z">
        <w:r w:rsidR="00FB0610" w:rsidRPr="001E64D9">
          <w:rPr>
            <w:rFonts w:ascii="Arial" w:eastAsia="Times New Roman" w:hAnsi="Arial" w:cs="Arial"/>
            <w:color w:val="000000"/>
            <w:sz w:val="24"/>
            <w:szCs w:val="24"/>
          </w:rPr>
          <w:t>,</w:t>
        </w:r>
      </w:ins>
      <w:r w:rsidR="00FB0610" w:rsidRPr="001E64D9">
        <w:rPr>
          <w:rFonts w:ascii="Arial" w:eastAsia="Times New Roman" w:hAnsi="Arial" w:cs="Arial"/>
          <w:color w:val="000000"/>
          <w:sz w:val="24"/>
          <w:szCs w:val="24"/>
        </w:rPr>
        <w:t xml:space="preserve"> </w:t>
      </w:r>
      <w:r w:rsidRPr="001E64D9">
        <w:rPr>
          <w:rFonts w:ascii="Arial" w:eastAsia="Times New Roman" w:hAnsi="Arial" w:cs="Arial"/>
          <w:color w:val="000000"/>
          <w:sz w:val="24"/>
          <w:szCs w:val="24"/>
        </w:rPr>
        <w:t>até o seu término:</w:t>
      </w:r>
    </w:p>
    <w:p w14:paraId="4A9A53EC" w14:textId="77777777" w:rsidR="00500F6E" w:rsidRPr="001E64D9" w:rsidRDefault="00500F6E" w:rsidP="00500F6E">
      <w:pPr>
        <w:widowControl w:val="0"/>
        <w:pBdr>
          <w:top w:val="nil"/>
          <w:left w:val="nil"/>
          <w:bottom w:val="nil"/>
          <w:right w:val="nil"/>
          <w:between w:val="nil"/>
        </w:pBdr>
        <w:tabs>
          <w:tab w:val="left" w:pos="284"/>
        </w:tabs>
        <w:spacing w:after="0" w:line="360" w:lineRule="auto"/>
        <w:jc w:val="both"/>
        <w:rPr>
          <w:rFonts w:ascii="Arial" w:eastAsia="Times New Roman" w:hAnsi="Arial" w:cs="Arial"/>
          <w:color w:val="000000"/>
          <w:sz w:val="24"/>
          <w:szCs w:val="24"/>
        </w:rPr>
      </w:pPr>
    </w:p>
    <w:p w14:paraId="00000457" w14:textId="4E0D8FB6" w:rsidR="00DB2069" w:rsidRPr="001E64D9" w:rsidRDefault="00B0237C" w:rsidP="004947A6">
      <w:pPr>
        <w:widowControl w:val="0"/>
        <w:numPr>
          <w:ilvl w:val="0"/>
          <w:numId w:val="3"/>
        </w:numPr>
        <w:pBdr>
          <w:top w:val="nil"/>
          <w:left w:val="nil"/>
          <w:bottom w:val="nil"/>
          <w:right w:val="nil"/>
          <w:between w:val="nil"/>
        </w:pBdr>
        <w:tabs>
          <w:tab w:val="left" w:pos="510"/>
        </w:tabs>
        <w:spacing w:after="0"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em caso de ajuizamento de ações trabalhistas em face da CONTRATADA, decorrentes da execução do presente Contrato, com a inclusão da </w:t>
      </w:r>
      <w:r w:rsidR="00060189" w:rsidRPr="001E64D9">
        <w:rPr>
          <w:rFonts w:ascii="Arial" w:eastAsia="Times New Roman" w:hAnsi="Arial" w:cs="Arial"/>
          <w:color w:val="000000"/>
          <w:sz w:val="24"/>
          <w:szCs w:val="24"/>
        </w:rPr>
        <w:t>MULTIRIO</w:t>
      </w:r>
      <w:r w:rsidRPr="001E64D9">
        <w:rPr>
          <w:rFonts w:ascii="Arial" w:eastAsia="Times New Roman" w:hAnsi="Arial" w:cs="Arial"/>
          <w:sz w:val="24"/>
          <w:szCs w:val="24"/>
        </w:rPr>
        <w:t xml:space="preserve"> </w:t>
      </w:r>
      <w:r w:rsidRPr="001E64D9">
        <w:rPr>
          <w:rFonts w:ascii="Arial" w:eastAsia="Times New Roman" w:hAnsi="Arial" w:cs="Arial"/>
          <w:color w:val="000000"/>
          <w:sz w:val="24"/>
          <w:szCs w:val="24"/>
        </w:rPr>
        <w:t>como responsável subsidiário ou solidário, o CONTRATANTE poderá reter, das parcelas vincendas, o montante dos valores cobrados, que serão complementados a qualquer tempo com nova retenção em caso de insuficiência;</w:t>
      </w:r>
    </w:p>
    <w:p w14:paraId="00000458" w14:textId="77777777" w:rsidR="00DB2069" w:rsidRPr="001E64D9" w:rsidRDefault="00B0237C" w:rsidP="004947A6">
      <w:pPr>
        <w:widowControl w:val="0"/>
        <w:numPr>
          <w:ilvl w:val="0"/>
          <w:numId w:val="3"/>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no caso da existência de débitos tributários ou previdenciários, decorrentes da execução do presente Contrato, que possam ensejar responsabilidade subsidiária ou solidária do CONTRATANTE, as parcelas vincendas poderão ser retidas até o montante dos valores cobrados, que serão complementados a qualquer tempo com nova retenção em caso de insuficiência;</w:t>
      </w:r>
    </w:p>
    <w:p w14:paraId="00000459" w14:textId="662D15AF" w:rsidR="00DB2069" w:rsidRPr="001E64D9" w:rsidRDefault="00B0237C" w:rsidP="004947A6">
      <w:pPr>
        <w:widowControl w:val="0"/>
        <w:numPr>
          <w:ilvl w:val="0"/>
          <w:numId w:val="3"/>
        </w:numPr>
        <w:pBdr>
          <w:top w:val="nil"/>
          <w:left w:val="nil"/>
          <w:bottom w:val="nil"/>
          <w:right w:val="nil"/>
          <w:between w:val="nil"/>
        </w:pBdr>
        <w:tabs>
          <w:tab w:val="left" w:pos="515"/>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as retenções previstas nas alíneas “a” e “b” poderão ser realizadas tão logo tenha ciência </w:t>
      </w:r>
      <w:r w:rsidR="00566D91">
        <w:rPr>
          <w:rFonts w:ascii="Arial" w:eastAsia="Times New Roman" w:hAnsi="Arial" w:cs="Arial"/>
          <w:color w:val="000000"/>
          <w:sz w:val="24"/>
          <w:szCs w:val="24"/>
        </w:rPr>
        <w:t>a</w:t>
      </w:r>
      <w:r w:rsidRPr="001E64D9">
        <w:rPr>
          <w:rFonts w:ascii="Arial" w:eastAsia="Times New Roman" w:hAnsi="Arial" w:cs="Arial"/>
          <w:color w:val="000000"/>
          <w:sz w:val="24"/>
          <w:szCs w:val="24"/>
        </w:rPr>
        <w:t xml:space="preserve"> CONTRATANTE da existência de ação trabalhista ou de débitos tributários e previdenciários e serão destinadas ao pagamento das respectivas obrigações </w:t>
      </w:r>
      <w:r w:rsidR="00385539" w:rsidRPr="001E64D9">
        <w:rPr>
          <w:rFonts w:ascii="Arial" w:eastAsia="Times New Roman" w:hAnsi="Arial" w:cs="Arial"/>
          <w:color w:val="000000"/>
          <w:sz w:val="24"/>
          <w:szCs w:val="24"/>
        </w:rPr>
        <w:t xml:space="preserve">caso </w:t>
      </w:r>
      <w:r w:rsidRPr="001E64D9">
        <w:rPr>
          <w:rFonts w:ascii="Arial" w:eastAsia="Times New Roman" w:hAnsi="Arial" w:cs="Arial"/>
          <w:sz w:val="24"/>
          <w:szCs w:val="24"/>
        </w:rPr>
        <w:t xml:space="preserve">a </w:t>
      </w:r>
      <w:r w:rsidR="00060189" w:rsidRPr="001E64D9">
        <w:rPr>
          <w:rFonts w:ascii="Arial" w:eastAsia="Times New Roman" w:hAnsi="Arial" w:cs="Arial"/>
          <w:sz w:val="24"/>
          <w:szCs w:val="24"/>
        </w:rPr>
        <w:t>MULTIRIO</w:t>
      </w:r>
      <w:r w:rsidRPr="001E64D9">
        <w:rPr>
          <w:rFonts w:ascii="Arial" w:eastAsia="Times New Roman" w:hAnsi="Arial" w:cs="Arial"/>
          <w:sz w:val="24"/>
          <w:szCs w:val="24"/>
        </w:rPr>
        <w:t xml:space="preserve"> seja compelida a tanto</w:t>
      </w:r>
      <w:r w:rsidRPr="001E64D9">
        <w:rPr>
          <w:rFonts w:ascii="Arial" w:eastAsia="Times New Roman" w:hAnsi="Arial" w:cs="Arial"/>
          <w:color w:val="000000"/>
          <w:sz w:val="24"/>
          <w:szCs w:val="24"/>
        </w:rPr>
        <w:t>, administrativa ou judicialmente, não cabendo, em nenhuma hipótese, ressarcimento à CONTRATADA;</w:t>
      </w:r>
    </w:p>
    <w:p w14:paraId="0000045A" w14:textId="77777777" w:rsidR="00DB2069" w:rsidRPr="001E64D9" w:rsidRDefault="00B0237C" w:rsidP="004947A6">
      <w:pPr>
        <w:widowControl w:val="0"/>
        <w:numPr>
          <w:ilvl w:val="0"/>
          <w:numId w:val="3"/>
        </w:numPr>
        <w:pBdr>
          <w:top w:val="nil"/>
          <w:left w:val="nil"/>
          <w:bottom w:val="nil"/>
          <w:right w:val="nil"/>
          <w:between w:val="nil"/>
        </w:pBdr>
        <w:tabs>
          <w:tab w:val="left" w:pos="541"/>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eventuais retenções previstas nas alíneas “a” e “b” somente serão liberadas pelo CONTRATANTE se houver justa causa devidamente fundamentada.</w:t>
      </w:r>
    </w:p>
    <w:p w14:paraId="0000045B" w14:textId="2B9B257A" w:rsidR="00DB2069" w:rsidRPr="001E64D9" w:rsidRDefault="00B0237C" w:rsidP="004947A6">
      <w:pPr>
        <w:tabs>
          <w:tab w:val="left" w:pos="589"/>
          <w:tab w:val="left" w:pos="8939"/>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 xml:space="preserve">VII </w:t>
      </w:r>
      <w:r w:rsidRPr="001E64D9">
        <w:rPr>
          <w:rFonts w:ascii="Arial" w:eastAsia="Times New Roman" w:hAnsi="Arial" w:cs="Arial"/>
          <w:sz w:val="24"/>
          <w:szCs w:val="24"/>
        </w:rPr>
        <w:t>– responsabilizar–se, na forma do Contrato, pela qualidade dos serviços executados</w:t>
      </w:r>
      <w:r w:rsidR="00FB0610" w:rsidRPr="001E64D9">
        <w:rPr>
          <w:rFonts w:ascii="Arial" w:eastAsia="Times New Roman" w:hAnsi="Arial" w:cs="Arial"/>
          <w:sz w:val="24"/>
          <w:szCs w:val="24"/>
        </w:rPr>
        <w:t>,</w:t>
      </w:r>
      <w:r w:rsidRPr="001E64D9">
        <w:rPr>
          <w:rFonts w:ascii="Arial" w:eastAsia="Times New Roman" w:hAnsi="Arial" w:cs="Arial"/>
          <w:sz w:val="24"/>
          <w:szCs w:val="24"/>
        </w:rPr>
        <w:t xml:space="preserve"> dos materiais empregados</w:t>
      </w:r>
      <w:r w:rsidR="00FB0610" w:rsidRPr="001E64D9">
        <w:rPr>
          <w:rFonts w:ascii="Arial" w:eastAsia="Times New Roman" w:hAnsi="Arial" w:cs="Arial"/>
          <w:sz w:val="24"/>
          <w:szCs w:val="24"/>
        </w:rPr>
        <w:t xml:space="preserve"> e bens fornecidos,</w:t>
      </w:r>
      <w:r w:rsidRPr="001E64D9">
        <w:rPr>
          <w:rFonts w:ascii="Arial" w:eastAsia="Times New Roman" w:hAnsi="Arial" w:cs="Arial"/>
          <w:sz w:val="24"/>
          <w:szCs w:val="24"/>
        </w:rPr>
        <w:t xml:space="preserve"> em conformidade com as especificações do Projeto Básico/Termo de Referência, com as normas da </w:t>
      </w:r>
      <w:r w:rsidRPr="001E64D9">
        <w:rPr>
          <w:rFonts w:ascii="Arial" w:eastAsia="Times New Roman" w:hAnsi="Arial" w:cs="Arial"/>
          <w:b/>
          <w:sz w:val="24"/>
          <w:szCs w:val="24"/>
        </w:rPr>
        <w:t>Associação Brasileira de Normas Técnicas – ABNT</w:t>
      </w:r>
      <w:r w:rsidRPr="001E64D9">
        <w:rPr>
          <w:rFonts w:ascii="Arial" w:eastAsia="Times New Roman" w:hAnsi="Arial" w:cs="Arial"/>
          <w:sz w:val="24"/>
          <w:szCs w:val="24"/>
        </w:rPr>
        <w:t xml:space="preserve">, e demais normas técnicas pertinentes, a ser atestada pelo(a) ___________________________________ </w:t>
      </w:r>
      <w:r w:rsidRPr="001E64D9">
        <w:rPr>
          <w:rFonts w:ascii="Arial" w:eastAsia="Times New Roman" w:hAnsi="Arial" w:cs="Arial"/>
          <w:color w:val="FF0000"/>
          <w:sz w:val="24"/>
          <w:szCs w:val="24"/>
        </w:rPr>
        <w:t>[setor do órgão ou entidade contratante responsável pela fiscalização da execução do contrato]</w:t>
      </w:r>
      <w:r w:rsidRPr="001E64D9">
        <w:rPr>
          <w:rFonts w:ascii="Arial" w:eastAsia="Times New Roman" w:hAnsi="Arial" w:cs="Arial"/>
          <w:sz w:val="24"/>
          <w:szCs w:val="24"/>
        </w:rPr>
        <w:t>, assim como pelo refazimento do serviço e a substituição dos materiais recusados, sem ônus para o(a) CONTRATANTE e sem prejuízo da aplicação das sanções cabíveis;</w:t>
      </w:r>
    </w:p>
    <w:p w14:paraId="0000045C" w14:textId="77777777" w:rsidR="00DB2069" w:rsidRPr="001E64D9" w:rsidRDefault="00B0237C" w:rsidP="004947A6">
      <w:pPr>
        <w:tabs>
          <w:tab w:val="left" w:pos="567"/>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VIII</w:t>
      </w:r>
      <w:r w:rsidRPr="001E64D9">
        <w:rPr>
          <w:rFonts w:ascii="Arial" w:eastAsia="Times New Roman" w:hAnsi="Arial" w:cs="Arial"/>
          <w:sz w:val="24"/>
          <w:szCs w:val="24"/>
        </w:rPr>
        <w:t xml:space="preserve"> – manter as condições de habilitação e qualificação exigidas para a celebração do contrato durante todo prazo de execução contratual;</w:t>
      </w:r>
    </w:p>
    <w:p w14:paraId="0000045D" w14:textId="77777777" w:rsidR="00DB2069" w:rsidRPr="001E64D9" w:rsidRDefault="00B0237C" w:rsidP="004947A6">
      <w:pPr>
        <w:tabs>
          <w:tab w:val="left" w:pos="426"/>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IX</w:t>
      </w:r>
      <w:r w:rsidRPr="001E64D9">
        <w:rPr>
          <w:rFonts w:ascii="Arial" w:eastAsia="Times New Roman" w:hAnsi="Arial" w:cs="Arial"/>
          <w:sz w:val="24"/>
          <w:szCs w:val="24"/>
        </w:rPr>
        <w:t xml:space="preserve"> – responsabilizar–se inteira e exclusivamente pelo uso regular de marcas, patentes, registros, processos e licenças relativas à execução deste Contrato, eximindo o CONTRATANTE das consequências de qualquer utilização indevida;</w:t>
      </w:r>
    </w:p>
    <w:p w14:paraId="0BEA9F16" w14:textId="1CFDA2A9" w:rsidR="00C1331F" w:rsidRPr="001E64D9" w:rsidRDefault="00C1331F" w:rsidP="004947A6">
      <w:pPr>
        <w:tabs>
          <w:tab w:val="left" w:pos="426"/>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bCs/>
          <w:sz w:val="24"/>
          <w:szCs w:val="24"/>
        </w:rPr>
        <w:t xml:space="preserve">X – </w:t>
      </w:r>
      <w:r w:rsidRPr="001E64D9">
        <w:rPr>
          <w:rFonts w:ascii="Arial" w:eastAsia="Times New Roman" w:hAnsi="Arial" w:cs="Arial"/>
          <w:sz w:val="24"/>
          <w:szCs w:val="24"/>
        </w:rPr>
        <w:t>observar o disposto no Decreto Municipal n° 27.715/07 e suas alterações posteriores, no que couber;</w:t>
      </w:r>
    </w:p>
    <w:p w14:paraId="0000045F" w14:textId="454C0CE0" w:rsidR="00DB2069" w:rsidRPr="001E64D9" w:rsidRDefault="00B0237C" w:rsidP="004947A6">
      <w:pPr>
        <w:widowControl w:val="0"/>
        <w:pBdr>
          <w:top w:val="nil"/>
          <w:left w:val="nil"/>
          <w:bottom w:val="nil"/>
          <w:right w:val="nil"/>
          <w:between w:val="nil"/>
        </w:pBdr>
        <w:shd w:val="clear" w:color="auto" w:fill="FFFFFF"/>
        <w:tabs>
          <w:tab w:val="left" w:pos="448"/>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XI</w:t>
      </w:r>
      <w:r w:rsidRPr="001E64D9">
        <w:rPr>
          <w:rFonts w:ascii="Arial" w:eastAsia="Times New Roman" w:hAnsi="Arial" w:cs="Arial"/>
          <w:color w:val="000000"/>
          <w:sz w:val="24"/>
          <w:szCs w:val="24"/>
        </w:rPr>
        <w:t xml:space="preserve"> – nas contratações de serviços contínuos com regime de dedicação exclusiva de mão de obra, para assegurar o cumprimento de obrigações trabalhistas, aquiesce, entre outras medidas</w:t>
      </w:r>
      <w:del w:id="46"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color w:val="000000"/>
          <w:sz w:val="24"/>
          <w:szCs w:val="24"/>
        </w:rPr>
        <w:t xml:space="preserve"> a serem adotadas pela Administração:</w:t>
      </w:r>
    </w:p>
    <w:p w14:paraId="00000460" w14:textId="5EAA1F7E" w:rsidR="00DB2069" w:rsidRPr="001E64D9" w:rsidRDefault="00B0237C" w:rsidP="004947A6">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a)</w:t>
      </w:r>
      <w:r w:rsidRPr="001E64D9">
        <w:rPr>
          <w:rFonts w:ascii="Arial" w:eastAsia="Times New Roman" w:hAnsi="Arial" w:cs="Arial"/>
          <w:color w:val="000000"/>
          <w:sz w:val="24"/>
          <w:szCs w:val="24"/>
        </w:rPr>
        <w:t xml:space="preserve"> </w:t>
      </w:r>
      <w:r w:rsidR="00060189" w:rsidRPr="001E64D9">
        <w:rPr>
          <w:rFonts w:ascii="Arial" w:eastAsia="Times New Roman" w:hAnsi="Arial" w:cs="Arial"/>
          <w:color w:val="000000"/>
          <w:sz w:val="24"/>
          <w:szCs w:val="24"/>
        </w:rPr>
        <w:t xml:space="preserve">o </w:t>
      </w:r>
      <w:r w:rsidRPr="001E64D9">
        <w:rPr>
          <w:rFonts w:ascii="Arial" w:eastAsia="Times New Roman" w:hAnsi="Arial" w:cs="Arial"/>
          <w:color w:val="000000"/>
          <w:sz w:val="24"/>
          <w:szCs w:val="24"/>
        </w:rPr>
        <w:t xml:space="preserve">condicionamento </w:t>
      </w:r>
      <w:r w:rsidR="00060189" w:rsidRPr="001E64D9">
        <w:rPr>
          <w:rFonts w:ascii="Arial" w:eastAsia="Times New Roman" w:hAnsi="Arial" w:cs="Arial"/>
          <w:color w:val="000000"/>
          <w:sz w:val="24"/>
          <w:szCs w:val="24"/>
        </w:rPr>
        <w:t>d</w:t>
      </w:r>
      <w:r w:rsidRPr="001E64D9">
        <w:rPr>
          <w:rFonts w:ascii="Arial" w:eastAsia="Times New Roman" w:hAnsi="Arial" w:cs="Arial"/>
          <w:color w:val="000000"/>
          <w:sz w:val="24"/>
          <w:szCs w:val="24"/>
        </w:rPr>
        <w:t>o pagamento à comprovação de quitação das obrigações trabalhistas vencidas relativas ao contrato;</w:t>
      </w:r>
    </w:p>
    <w:p w14:paraId="00000461" w14:textId="38716A24" w:rsidR="00DB2069" w:rsidRPr="001E64D9" w:rsidRDefault="00B0237C" w:rsidP="004947A6">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b)</w:t>
      </w:r>
      <w:r w:rsidRPr="001E64D9">
        <w:rPr>
          <w:rFonts w:ascii="Arial" w:eastAsia="Times New Roman" w:hAnsi="Arial" w:cs="Arial"/>
          <w:color w:val="000000"/>
          <w:sz w:val="24"/>
          <w:szCs w:val="24"/>
        </w:rPr>
        <w:t xml:space="preserve"> </w:t>
      </w:r>
      <w:r w:rsidR="00060189" w:rsidRPr="001E64D9">
        <w:rPr>
          <w:rFonts w:ascii="Arial" w:eastAsia="Times New Roman" w:hAnsi="Arial" w:cs="Arial"/>
          <w:color w:val="000000"/>
          <w:sz w:val="24"/>
          <w:szCs w:val="24"/>
        </w:rPr>
        <w:t xml:space="preserve">o </w:t>
      </w:r>
      <w:r w:rsidRPr="001E64D9">
        <w:rPr>
          <w:rFonts w:ascii="Arial" w:eastAsia="Times New Roman" w:hAnsi="Arial" w:cs="Arial"/>
          <w:color w:val="000000"/>
          <w:sz w:val="24"/>
          <w:szCs w:val="24"/>
        </w:rPr>
        <w:t>depósito de valores em conta vinculada;</w:t>
      </w:r>
    </w:p>
    <w:p w14:paraId="00000462" w14:textId="77777777" w:rsidR="00DB2069" w:rsidRPr="001E64D9" w:rsidRDefault="00B0237C" w:rsidP="004947A6">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c)</w:t>
      </w:r>
      <w:r w:rsidRPr="001E64D9">
        <w:rPr>
          <w:rFonts w:ascii="Arial" w:eastAsia="Times New Roman" w:hAnsi="Arial" w:cs="Arial"/>
          <w:color w:val="000000"/>
          <w:sz w:val="24"/>
          <w:szCs w:val="24"/>
        </w:rPr>
        <w:t xml:space="preserve"> em caso de inadimplemento, o pagamento das verbas trabalhistas aos seus titulares, que serão deduzidas do pagamento devido ao contratado;</w:t>
      </w:r>
    </w:p>
    <w:p w14:paraId="00000463" w14:textId="45A0E815" w:rsidR="00DB2069" w:rsidRPr="001E64D9" w:rsidRDefault="00B0237C" w:rsidP="004947A6">
      <w:pPr>
        <w:pBdr>
          <w:top w:val="nil"/>
          <w:left w:val="nil"/>
          <w:bottom w:val="nil"/>
          <w:right w:val="nil"/>
          <w:between w:val="nil"/>
        </w:pBdr>
        <w:shd w:val="clear" w:color="auto" w:fill="FFFFFF"/>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d)</w:t>
      </w:r>
      <w:r w:rsidRPr="001E64D9">
        <w:rPr>
          <w:rFonts w:ascii="Arial" w:eastAsia="Times New Roman" w:hAnsi="Arial" w:cs="Arial"/>
          <w:color w:val="000000"/>
          <w:sz w:val="24"/>
          <w:szCs w:val="24"/>
        </w:rPr>
        <w:t xml:space="preserve"> </w:t>
      </w:r>
      <w:r w:rsidR="00060189" w:rsidRPr="001E64D9">
        <w:rPr>
          <w:rFonts w:ascii="Arial" w:eastAsia="Times New Roman" w:hAnsi="Arial" w:cs="Arial"/>
          <w:color w:val="000000"/>
          <w:sz w:val="24"/>
          <w:szCs w:val="24"/>
        </w:rPr>
        <w:t xml:space="preserve">o </w:t>
      </w:r>
      <w:r w:rsidRPr="001E64D9">
        <w:rPr>
          <w:rFonts w:ascii="Arial" w:eastAsia="Times New Roman" w:hAnsi="Arial" w:cs="Arial"/>
          <w:color w:val="000000"/>
          <w:sz w:val="24"/>
          <w:szCs w:val="24"/>
        </w:rPr>
        <w:t>estabelecimento de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14:paraId="00000464" w14:textId="322B4E2F" w:rsidR="00DB2069" w:rsidRPr="001E64D9" w:rsidRDefault="00B0237C" w:rsidP="004947A6">
      <w:pPr>
        <w:tabs>
          <w:tab w:val="left" w:pos="541"/>
        </w:tabs>
        <w:spacing w:after="0" w:line="360" w:lineRule="auto"/>
        <w:jc w:val="both"/>
        <w:rPr>
          <w:rFonts w:ascii="Arial" w:eastAsia="Times New Roman" w:hAnsi="Arial" w:cs="Arial"/>
          <w:sz w:val="24"/>
          <w:szCs w:val="24"/>
        </w:rPr>
      </w:pPr>
      <w:r w:rsidRPr="001E64D9">
        <w:rPr>
          <w:rFonts w:ascii="Arial" w:eastAsia="Times New Roman" w:hAnsi="Arial" w:cs="Arial"/>
          <w:b/>
          <w:sz w:val="24"/>
          <w:szCs w:val="24"/>
        </w:rPr>
        <w:t>XII</w:t>
      </w:r>
      <w:r w:rsidRPr="001E64D9">
        <w:rPr>
          <w:rFonts w:ascii="Arial" w:eastAsia="Times New Roman" w:hAnsi="Arial" w:cs="Arial"/>
          <w:sz w:val="24"/>
          <w:szCs w:val="24"/>
        </w:rPr>
        <w:t xml:space="preserve"> – nas contratações de serviços contínuos com regime de dedicação exclusiva de mão de obra, apresentar</w:t>
      </w:r>
      <w:ins w:id="47" w:author="FERNANDA ALBUQUERQUE DA SILVA OLIVA" w:date="2025-02-26T13:47:00Z" w16du:dateUtc="2025-02-26T16:47:00Z">
        <w:r w:rsidR="00060189" w:rsidRPr="001E64D9">
          <w:rPr>
            <w:rFonts w:ascii="Arial" w:eastAsia="Times New Roman" w:hAnsi="Arial" w:cs="Arial"/>
            <w:sz w:val="24"/>
            <w:szCs w:val="24"/>
          </w:rPr>
          <w:t>,</w:t>
        </w:r>
      </w:ins>
      <w:r w:rsidRPr="001E64D9">
        <w:rPr>
          <w:rFonts w:ascii="Arial" w:eastAsia="Times New Roman" w:hAnsi="Arial" w:cs="Arial"/>
          <w:sz w:val="24"/>
          <w:szCs w:val="24"/>
        </w:rPr>
        <w:t xml:space="preserve"> quando</w:t>
      </w:r>
      <w:del w:id="48" w:author="FERNANDA ALBUQUERQUE DA SILVA OLIVA" w:date="2025-02-26T13:47:00Z" w16du:dateUtc="2025-02-26T16:47:00Z">
        <w:r w:rsidR="00C131A5" w:rsidRPr="001E64D9">
          <w:rPr>
            <w:rFonts w:ascii="Arial" w:hAnsi="Arial" w:cs="Arial"/>
            <w:sz w:val="24"/>
            <w:szCs w:val="24"/>
          </w:rPr>
          <w:delText>,</w:delText>
        </w:r>
      </w:del>
      <w:r w:rsidRPr="001E64D9">
        <w:rPr>
          <w:rFonts w:ascii="Arial" w:eastAsia="Times New Roman" w:hAnsi="Arial" w:cs="Arial"/>
          <w:sz w:val="24"/>
          <w:szCs w:val="24"/>
        </w:rPr>
        <w:t xml:space="preserve"> solicitado pela </w:t>
      </w:r>
      <w:r w:rsidR="00060189" w:rsidRPr="001E64D9">
        <w:rPr>
          <w:rFonts w:ascii="Arial" w:eastAsia="Times New Roman" w:hAnsi="Arial" w:cs="Arial"/>
          <w:sz w:val="24"/>
          <w:szCs w:val="24"/>
        </w:rPr>
        <w:t>CONTRATANTE</w:t>
      </w:r>
      <w:r w:rsidRPr="001E64D9">
        <w:rPr>
          <w:rFonts w:ascii="Arial" w:eastAsia="Times New Roman" w:hAnsi="Arial" w:cs="Arial"/>
          <w:sz w:val="24"/>
          <w:szCs w:val="24"/>
        </w:rPr>
        <w:t>, sob pena de multa, comprovação do cumprimento das obrigações trabalhistas e com o Fundo de Garantia do Tempo de Serviço (FGTS) em relação aos empregados diretamente envolvidos na execução do contrato, em especial quanto ao:</w:t>
      </w:r>
    </w:p>
    <w:p w14:paraId="00000465" w14:textId="77777777" w:rsidR="00DB2069" w:rsidRPr="001E64D9" w:rsidRDefault="00B0237C" w:rsidP="004947A6">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a)</w:t>
      </w:r>
      <w:r w:rsidRPr="001E64D9">
        <w:rPr>
          <w:rFonts w:ascii="Arial" w:eastAsia="Times New Roman" w:hAnsi="Arial" w:cs="Arial"/>
          <w:color w:val="000000"/>
          <w:sz w:val="24"/>
          <w:szCs w:val="24"/>
        </w:rPr>
        <w:t xml:space="preserve"> registro de ponto;</w:t>
      </w:r>
    </w:p>
    <w:p w14:paraId="00000466" w14:textId="77777777" w:rsidR="00DB2069" w:rsidRPr="001E64D9" w:rsidRDefault="00B0237C" w:rsidP="004947A6">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b)</w:t>
      </w:r>
      <w:r w:rsidRPr="001E64D9">
        <w:rPr>
          <w:rFonts w:ascii="Arial" w:eastAsia="Times New Roman" w:hAnsi="Arial" w:cs="Arial"/>
          <w:color w:val="000000"/>
          <w:sz w:val="24"/>
          <w:szCs w:val="24"/>
        </w:rPr>
        <w:t xml:space="preserve"> recibo de pagamento de salários, adicionais, horas extras, repouso semanal remunerado e décimo terceiro salário;</w:t>
      </w:r>
    </w:p>
    <w:p w14:paraId="00000467" w14:textId="77777777" w:rsidR="00DB2069" w:rsidRPr="001E64D9" w:rsidRDefault="00B0237C" w:rsidP="004947A6">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c)</w:t>
      </w:r>
      <w:r w:rsidRPr="001E64D9">
        <w:rPr>
          <w:rFonts w:ascii="Arial" w:eastAsia="Times New Roman" w:hAnsi="Arial" w:cs="Arial"/>
          <w:color w:val="000000"/>
          <w:sz w:val="24"/>
          <w:szCs w:val="24"/>
        </w:rPr>
        <w:t xml:space="preserve"> comprovante de depósito do FGTS;</w:t>
      </w:r>
    </w:p>
    <w:p w14:paraId="00000468" w14:textId="77777777" w:rsidR="00DB2069" w:rsidRPr="001E64D9" w:rsidRDefault="00B0237C" w:rsidP="004947A6">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d)</w:t>
      </w:r>
      <w:r w:rsidRPr="001E64D9">
        <w:rPr>
          <w:rFonts w:ascii="Arial" w:eastAsia="Times New Roman" w:hAnsi="Arial" w:cs="Arial"/>
          <w:color w:val="000000"/>
          <w:sz w:val="24"/>
          <w:szCs w:val="24"/>
        </w:rPr>
        <w:t xml:space="preserve"> recibo de concessão e pagamento de férias e do respectivo adicional;</w:t>
      </w:r>
    </w:p>
    <w:p w14:paraId="00000469" w14:textId="77777777" w:rsidR="00DB2069" w:rsidRPr="001E64D9" w:rsidRDefault="00B0237C" w:rsidP="004947A6">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e)</w:t>
      </w:r>
      <w:r w:rsidRPr="001E64D9">
        <w:rPr>
          <w:rFonts w:ascii="Arial" w:eastAsia="Times New Roman" w:hAnsi="Arial" w:cs="Arial"/>
          <w:color w:val="000000"/>
          <w:sz w:val="24"/>
          <w:szCs w:val="24"/>
        </w:rPr>
        <w:t xml:space="preserve"> recibo de quitação de obrigações trabalhistas e previdenciárias dos empregados dispensados até a data da extinção do contrato;</w:t>
      </w:r>
    </w:p>
    <w:p w14:paraId="0000046A" w14:textId="77777777" w:rsidR="00DB2069" w:rsidRPr="001E64D9" w:rsidRDefault="00B0237C" w:rsidP="004947A6">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f)</w:t>
      </w:r>
      <w:r w:rsidRPr="001E64D9">
        <w:rPr>
          <w:rFonts w:ascii="Arial" w:eastAsia="Times New Roman" w:hAnsi="Arial" w:cs="Arial"/>
          <w:color w:val="000000"/>
          <w:sz w:val="24"/>
          <w:szCs w:val="24"/>
        </w:rPr>
        <w:t xml:space="preserve"> recibo de pagamento de vale–transporte e vale–alimentação, na forma prevista em norma coletiva.</w:t>
      </w:r>
    </w:p>
    <w:p w14:paraId="0000046B" w14:textId="52A3EAAD" w:rsidR="00DB2069" w:rsidRPr="001E64D9" w:rsidRDefault="00B0237C" w:rsidP="004947A6">
      <w:pPr>
        <w:tabs>
          <w:tab w:val="left" w:pos="541"/>
        </w:tabs>
        <w:spacing w:before="100" w:beforeAutospacing="1"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XIII</w:t>
      </w:r>
      <w:r w:rsidRPr="001E64D9">
        <w:rPr>
          <w:rFonts w:ascii="Arial" w:eastAsia="Times New Roman" w:hAnsi="Arial" w:cs="Arial"/>
          <w:sz w:val="24"/>
          <w:szCs w:val="24"/>
        </w:rPr>
        <w:t xml:space="preserve"> – nas contratações de serviços contínuos com regime de dedicação exclusiva de mão de obra, autoriza a CONTRATANTE a fazer o desconto nas faturas e realizar os pagamentos dos salários e demais verbas trabalhistas diretamente aos trabalhadores, bem como das contribuições previdenciárias e do FGTS, quando estes não forem adimplidos;</w:t>
      </w:r>
    </w:p>
    <w:p w14:paraId="0000046C" w14:textId="7B1BB0BD" w:rsidR="00DB2069" w:rsidRPr="001E64D9" w:rsidRDefault="00B0237C" w:rsidP="004947A6">
      <w:pPr>
        <w:tabs>
          <w:tab w:val="left" w:pos="541"/>
        </w:tabs>
        <w:spacing w:after="100" w:afterAutospacing="1" w:line="360" w:lineRule="auto"/>
        <w:jc w:val="both"/>
        <w:rPr>
          <w:rFonts w:ascii="Arial" w:eastAsia="Times New Roman" w:hAnsi="Arial" w:cs="Arial"/>
          <w:sz w:val="24"/>
          <w:szCs w:val="24"/>
        </w:rPr>
      </w:pPr>
      <w:r w:rsidRPr="001E64D9">
        <w:rPr>
          <w:rFonts w:ascii="Arial" w:eastAsia="Times New Roman" w:hAnsi="Arial" w:cs="Arial"/>
          <w:b/>
          <w:sz w:val="24"/>
          <w:szCs w:val="24"/>
        </w:rPr>
        <w:t>XIV</w:t>
      </w:r>
      <w:r w:rsidRPr="001E64D9">
        <w:rPr>
          <w:rFonts w:ascii="Arial" w:eastAsia="Times New Roman" w:hAnsi="Arial" w:cs="Arial"/>
          <w:sz w:val="24"/>
          <w:szCs w:val="24"/>
        </w:rPr>
        <w:t xml:space="preserve"> – cumprir durante toda a execução do contrato as exigências de reserva de cargos prevista em lei, bem como em outras normas específicas, para pessoa com deficiência, para reabilitado da Previdência Social e para aprendiz.</w:t>
      </w:r>
    </w:p>
    <w:p w14:paraId="0000046D"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1E64D9">
        <w:rPr>
          <w:rFonts w:ascii="Arial" w:eastAsia="Times New Roman" w:hAnsi="Arial" w:cs="Arial"/>
          <w:b/>
          <w:color w:val="000000"/>
          <w:sz w:val="24"/>
          <w:szCs w:val="24"/>
        </w:rPr>
        <w:t>XV</w:t>
      </w:r>
      <w:r w:rsidRPr="001E64D9">
        <w:rPr>
          <w:rFonts w:ascii="Arial" w:eastAsia="Times New Roman" w:hAnsi="Arial" w:cs="Arial"/>
          <w:color w:val="000000"/>
          <w:sz w:val="24"/>
          <w:szCs w:val="24"/>
        </w:rPr>
        <w:t xml:space="preserve"> – manter hígidas as garantias contratuais até o recebimento definitivo do objeto do contrato;</w:t>
      </w:r>
    </w:p>
    <w:p w14:paraId="0000046E"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1E64D9">
        <w:rPr>
          <w:rFonts w:ascii="Arial" w:eastAsia="Times New Roman" w:hAnsi="Arial" w:cs="Arial"/>
          <w:b/>
          <w:color w:val="000000"/>
          <w:sz w:val="24"/>
          <w:szCs w:val="24"/>
        </w:rPr>
        <w:t xml:space="preserve">XVI </w:t>
      </w:r>
      <w:r w:rsidRPr="001E64D9">
        <w:rPr>
          <w:rFonts w:ascii="Arial" w:eastAsia="Times New Roman" w:hAnsi="Arial" w:cs="Arial"/>
          <w:color w:val="000000"/>
          <w:sz w:val="24"/>
          <w:szCs w:val="24"/>
        </w:rPr>
        <w:t>– se comprometer a não subcontratar pessoa física ou jurídica, se aquela ou os dirigentes desta mantiverem vínculo de natureza técnica, comercial, econômica, financeira, trabalhista ou civil com dirigente do órgão ou entidade contratante ou com agente público que atue na fiscalização ou na gestão do contrato, ou se deles forem cônjuge, companheiro ou parente em linha reta, colateral, ou por afinidade, até o terceiro grau.</w:t>
      </w:r>
    </w:p>
    <w:p w14:paraId="0000046F"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1E64D9">
        <w:rPr>
          <w:rFonts w:ascii="Arial" w:eastAsia="Times New Roman" w:hAnsi="Arial" w:cs="Arial"/>
          <w:b/>
          <w:color w:val="000000"/>
          <w:sz w:val="24"/>
          <w:szCs w:val="24"/>
        </w:rPr>
        <w:t>XVII</w:t>
      </w:r>
      <w:r w:rsidRPr="001E64D9">
        <w:rPr>
          <w:rFonts w:ascii="Arial" w:eastAsia="Times New Roman" w:hAnsi="Arial" w:cs="Arial"/>
          <w:color w:val="000000"/>
          <w:sz w:val="24"/>
          <w:szCs w:val="24"/>
        </w:rPr>
        <w:t xml:space="preserve"> – informar endereço(s) eletrônico(s) para comunicação e recebimento de notificações e intimações, inclusive para fim de eventual citação judicial;</w:t>
      </w:r>
    </w:p>
    <w:p w14:paraId="00000470"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XVIII</w:t>
      </w:r>
      <w:r w:rsidRPr="001E64D9">
        <w:rPr>
          <w:rFonts w:ascii="Arial" w:eastAsia="Times New Roman" w:hAnsi="Arial" w:cs="Arial"/>
          <w:color w:val="000000"/>
          <w:sz w:val="24"/>
          <w:szCs w:val="24"/>
        </w:rPr>
        <w:t xml:space="preserve"> – comprovar o cadastramento de seu endereço eletrônico perante os órgãos do Poder Judiciário, mantendo seus dados atualizados para fins de eventual recebimento de citações e intimações;</w:t>
      </w:r>
    </w:p>
    <w:p w14:paraId="00000471" w14:textId="77777777" w:rsidR="00DB2069" w:rsidRPr="001E64D9" w:rsidRDefault="00B0237C"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sz w:val="24"/>
          <w:szCs w:val="24"/>
        </w:rPr>
        <w:t>XIX</w:t>
      </w:r>
      <w:r w:rsidRPr="001E64D9">
        <w:rPr>
          <w:rFonts w:ascii="Arial" w:eastAsia="Times New Roman" w:hAnsi="Arial" w:cs="Arial"/>
          <w:sz w:val="24"/>
          <w:szCs w:val="24"/>
        </w:rPr>
        <w:t xml:space="preserve"> – </w:t>
      </w:r>
      <w:r w:rsidRPr="001E64D9">
        <w:rPr>
          <w:rFonts w:ascii="Arial" w:eastAsia="Times New Roman" w:hAnsi="Arial" w:cs="Arial"/>
          <w:color w:val="000000"/>
          <w:sz w:val="24"/>
          <w:szCs w:val="24"/>
        </w:rPr>
        <w:t>entregar o Questionário Eletrônico de Integridade e Transparência devidamente preenchido, conforme o parágrafo único do art. 7º do Decreto Rio nº 49.415/2021;</w:t>
      </w:r>
    </w:p>
    <w:p w14:paraId="00000472" w14:textId="77777777" w:rsidR="00DB2069" w:rsidRPr="001E64D9" w:rsidRDefault="00B0237C"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XX</w:t>
      </w:r>
      <w:r w:rsidRPr="001E64D9">
        <w:rPr>
          <w:rFonts w:ascii="Arial" w:eastAsia="Times New Roman" w:hAnsi="Arial" w:cs="Arial"/>
          <w:color w:val="000000"/>
          <w:sz w:val="24"/>
          <w:szCs w:val="24"/>
        </w:rPr>
        <w:t xml:space="preserve"> </w:t>
      </w:r>
      <w:r w:rsidRPr="001E64D9">
        <w:rPr>
          <w:rFonts w:ascii="Arial" w:eastAsia="Times New Roman" w:hAnsi="Arial" w:cs="Arial"/>
          <w:sz w:val="24"/>
          <w:szCs w:val="24"/>
        </w:rPr>
        <w:t>–</w:t>
      </w:r>
      <w:r w:rsidRPr="001E64D9">
        <w:rPr>
          <w:rFonts w:ascii="Arial" w:eastAsia="Times New Roman" w:hAnsi="Arial" w:cs="Arial"/>
          <w:color w:val="000000"/>
          <w:sz w:val="24"/>
          <w:szCs w:val="24"/>
        </w:rPr>
        <w:t xml:space="preserve"> observar as vedações contidas no Decreto Rio nº 51.260/2022, que dispõe sobre a obrigatoriedade de observância dos princípios e regras de integridade pública por parte dos agentes públicos do Poder Executivo do Município do Rio de Janeiro;</w:t>
      </w:r>
    </w:p>
    <w:p w14:paraId="5B49883F" w14:textId="5CE9AC2C" w:rsidR="00641D1A" w:rsidRPr="001E64D9" w:rsidRDefault="00B0237C" w:rsidP="004947A6">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XXI</w:t>
      </w:r>
      <w:r w:rsidRPr="001E64D9">
        <w:rPr>
          <w:rFonts w:ascii="Arial" w:eastAsia="Times New Roman" w:hAnsi="Arial" w:cs="Arial"/>
          <w:color w:val="000000"/>
          <w:sz w:val="24"/>
          <w:szCs w:val="24"/>
        </w:rPr>
        <w:t xml:space="preserve"> – </w:t>
      </w:r>
      <w:r w:rsidR="00641D1A" w:rsidRPr="001E64D9">
        <w:rPr>
          <w:rFonts w:ascii="Arial" w:eastAsia="Times New Roman" w:hAnsi="Arial" w:cs="Arial"/>
          <w:color w:val="000000"/>
          <w:sz w:val="24"/>
          <w:szCs w:val="24"/>
        </w:rPr>
        <w:t>comprovar a implantação de programa de integridade nas contratações de obras, serviços e fornecimentos de grande vulto, de que trata o § 4º do art. 25 da Lei Federal nº 14.133/2021;</w:t>
      </w:r>
    </w:p>
    <w:p w14:paraId="00000473" w14:textId="67D2353C" w:rsidR="00DB2069" w:rsidRPr="001E64D9" w:rsidRDefault="00641D1A" w:rsidP="004947A6">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XXII -</w:t>
      </w:r>
      <w:r w:rsidRPr="001E64D9">
        <w:rPr>
          <w:rFonts w:ascii="Arial" w:eastAsia="Times New Roman" w:hAnsi="Arial" w:cs="Arial"/>
          <w:color w:val="000000"/>
          <w:sz w:val="24"/>
          <w:szCs w:val="24"/>
        </w:rPr>
        <w:t xml:space="preserve"> </w:t>
      </w:r>
      <w:r w:rsidR="00B0237C" w:rsidRPr="001E64D9">
        <w:rPr>
          <w:rFonts w:ascii="Arial" w:eastAsia="Times New Roman" w:hAnsi="Arial" w:cs="Arial"/>
          <w:color w:val="000000"/>
          <w:sz w:val="24"/>
          <w:szCs w:val="24"/>
        </w:rPr>
        <w:t>efetuar a retenção na fonte do imposto de renda sobre os pagamentos feitos às pessoas físicas e jurídicas, com base na Instrução Normativa RFB nº 1.234, de 11 de janeiro de 2012, pelo fornecimento de bens ou prestação de serviços em geral, inclusive obras, observando a alíquota aplicável e o procedimento disposto no Decreto Rio nº 49.593, de 18 de outubro de 2021, e alterações posteriores.</w:t>
      </w:r>
    </w:p>
    <w:p w14:paraId="7058991D" w14:textId="26D55BD3" w:rsidR="00641D1A" w:rsidRPr="001E64D9" w:rsidRDefault="00B0237C"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XXII</w:t>
      </w:r>
      <w:r w:rsidR="00641D1A" w:rsidRPr="001E64D9">
        <w:rPr>
          <w:rFonts w:ascii="Arial" w:eastAsia="Times New Roman" w:hAnsi="Arial" w:cs="Arial"/>
          <w:b/>
          <w:color w:val="000000"/>
          <w:sz w:val="24"/>
          <w:szCs w:val="24"/>
        </w:rPr>
        <w:t>I</w:t>
      </w:r>
      <w:r w:rsidRPr="001E64D9">
        <w:rPr>
          <w:rFonts w:ascii="Arial" w:eastAsia="Times New Roman" w:hAnsi="Arial" w:cs="Arial"/>
          <w:color w:val="000000"/>
          <w:sz w:val="24"/>
          <w:szCs w:val="24"/>
        </w:rPr>
        <w:t xml:space="preserve"> </w:t>
      </w:r>
      <w:r w:rsidR="00641D1A"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641D1A" w:rsidRPr="001E64D9">
        <w:rPr>
          <w:rFonts w:ascii="Arial" w:eastAsia="Times New Roman" w:hAnsi="Arial" w:cs="Arial"/>
          <w:color w:val="000000"/>
          <w:sz w:val="24"/>
          <w:szCs w:val="24"/>
        </w:rPr>
        <w:t>Promover, sem ônus para o contratante, nos casos de remoção de vegetação, a solicitação de autorização para a remoção e posterior implantação das medidas compensatórias correspondentes, nos termos da legislação em vigor;</w:t>
      </w:r>
    </w:p>
    <w:p w14:paraId="69BF9A91" w14:textId="77777777" w:rsidR="00641D1A" w:rsidRPr="001E64D9" w:rsidRDefault="00641D1A"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XXIV </w:t>
      </w:r>
      <w:r w:rsidRPr="001E64D9">
        <w:rPr>
          <w:rFonts w:ascii="Arial" w:eastAsia="Times New Roman" w:hAnsi="Arial" w:cs="Arial"/>
          <w:color w:val="000000"/>
          <w:sz w:val="24"/>
          <w:szCs w:val="24"/>
        </w:rPr>
        <w:t xml:space="preserve">- Manter o registro da medida compensatória realizada de modo a ser apresentada ao contratante quando solicitado; </w:t>
      </w:r>
    </w:p>
    <w:p w14:paraId="00508800" w14:textId="29DCB8DE" w:rsidR="00641D1A" w:rsidRPr="001E64D9" w:rsidRDefault="00641D1A"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XXV </w:t>
      </w:r>
      <w:r w:rsidRPr="001E64D9">
        <w:rPr>
          <w:rFonts w:ascii="Arial" w:eastAsia="Times New Roman" w:hAnsi="Arial" w:cs="Arial"/>
          <w:color w:val="000000"/>
          <w:sz w:val="24"/>
          <w:szCs w:val="24"/>
        </w:rPr>
        <w:t>- Realizar prova da disponibilidade de veículos e equipamentos, em conformidade com o Quadro de Equipamentos, indispensáveis à execução do objeto do contrato, em todas as suas fases, mediante apresentação de relação explícita e declaração formal das disponibilidades exigidas, quando for o caso.</w:t>
      </w:r>
    </w:p>
    <w:p w14:paraId="7CD2C28E" w14:textId="2C7E20DF" w:rsidR="00641D1A" w:rsidRPr="001E64D9" w:rsidRDefault="00641D1A"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XXVI </w:t>
      </w:r>
      <w:r w:rsidRPr="001E64D9">
        <w:rPr>
          <w:rFonts w:ascii="Arial" w:eastAsia="Times New Roman" w:hAnsi="Arial" w:cs="Arial"/>
          <w:color w:val="000000"/>
          <w:sz w:val="24"/>
          <w:szCs w:val="24"/>
        </w:rPr>
        <w:t>- Manter as condições apresentadas na proposta vencedora, caso a execução do presente contrato importe na sua exclusão do regime do SIMPLES NACIONAL.</w:t>
      </w:r>
    </w:p>
    <w:p w14:paraId="00000474" w14:textId="0EF2EB7D" w:rsidR="00DB2069" w:rsidRPr="001E64D9" w:rsidRDefault="00641D1A"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XXVII</w:t>
      </w:r>
      <w:r w:rsidRPr="001E64D9">
        <w:rPr>
          <w:rFonts w:ascii="Arial" w:eastAsia="Times New Roman" w:hAnsi="Arial" w:cs="Arial"/>
          <w:color w:val="000000"/>
          <w:sz w:val="24"/>
          <w:szCs w:val="24"/>
        </w:rPr>
        <w:t xml:space="preserve"> - C</w:t>
      </w:r>
      <w:r w:rsidR="00B0237C" w:rsidRPr="001E64D9">
        <w:rPr>
          <w:rFonts w:ascii="Arial" w:eastAsia="Times New Roman" w:hAnsi="Arial" w:cs="Arial"/>
          <w:color w:val="000000"/>
          <w:sz w:val="24"/>
          <w:szCs w:val="24"/>
        </w:rPr>
        <w:t xml:space="preserve">umprir </w:t>
      </w:r>
      <w:r w:rsidRPr="001E64D9">
        <w:rPr>
          <w:rFonts w:ascii="Arial" w:eastAsia="Times New Roman" w:hAnsi="Arial" w:cs="Arial"/>
          <w:color w:val="000000"/>
          <w:sz w:val="24"/>
          <w:szCs w:val="24"/>
        </w:rPr>
        <w:t xml:space="preserve">as </w:t>
      </w:r>
      <w:r w:rsidR="00B0237C" w:rsidRPr="001E64D9">
        <w:rPr>
          <w:rFonts w:ascii="Arial" w:eastAsia="Times New Roman" w:hAnsi="Arial" w:cs="Arial"/>
          <w:color w:val="000000"/>
          <w:sz w:val="24"/>
          <w:szCs w:val="24"/>
        </w:rPr>
        <w:t>demais obrigações presentes no Termo de Referência (Anexo I) do Edital.</w:t>
      </w:r>
    </w:p>
    <w:p w14:paraId="00000476" w14:textId="49BD40EF"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CLÁUSULA DÉCIMA SEGUNDA – OBRIGAÇÕES DO CONTRATANTE</w:t>
      </w:r>
    </w:p>
    <w:p w14:paraId="00000477" w14:textId="26B63B01" w:rsidR="00DB2069" w:rsidRPr="001E64D9" w:rsidRDefault="00B0237C" w:rsidP="004947A6">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1E64D9">
        <w:rPr>
          <w:rFonts w:ascii="Arial" w:eastAsia="Times New Roman" w:hAnsi="Arial" w:cs="Arial"/>
          <w:color w:val="000000"/>
          <w:sz w:val="24"/>
          <w:szCs w:val="24"/>
        </w:rPr>
        <w:t>São obrigações do CONTRATANTE:</w:t>
      </w:r>
    </w:p>
    <w:p w14:paraId="00000478" w14:textId="4B71C91D" w:rsidR="00DB2069" w:rsidRPr="001E64D9" w:rsidRDefault="00B0237C" w:rsidP="004947A6">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1E64D9">
        <w:rPr>
          <w:rFonts w:ascii="Arial" w:eastAsia="Times New Roman" w:hAnsi="Arial" w:cs="Arial"/>
          <w:color w:val="000000"/>
          <w:sz w:val="24"/>
          <w:szCs w:val="24"/>
        </w:rPr>
        <w:t>I – Realizar os pagamentos na forma e condições previstas neste Contrato;</w:t>
      </w:r>
    </w:p>
    <w:p w14:paraId="00000479" w14:textId="77777777" w:rsidR="00DB2069" w:rsidRPr="001E64D9" w:rsidRDefault="00B0237C" w:rsidP="004947A6">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1E64D9">
        <w:rPr>
          <w:rFonts w:ascii="Arial" w:eastAsia="Times New Roman" w:hAnsi="Arial" w:cs="Arial"/>
          <w:color w:val="000000"/>
          <w:sz w:val="24"/>
          <w:szCs w:val="24"/>
        </w:rPr>
        <w:t>II – Realizar a fiscalização do objeto contratado.</w:t>
      </w:r>
    </w:p>
    <w:p w14:paraId="4E3FB4BC" w14:textId="6C28ACC3" w:rsidR="005756AC" w:rsidRPr="005756AC" w:rsidRDefault="00B0237C" w:rsidP="004947A6">
      <w:pPr>
        <w:pStyle w:val="Ttulo1"/>
        <w:spacing w:before="0" w:after="100" w:afterAutospacing="1" w:line="360" w:lineRule="auto"/>
        <w:rPr>
          <w:rFonts w:ascii="Arial" w:eastAsia="Times New Roman" w:hAnsi="Arial" w:cs="Arial"/>
          <w:szCs w:val="24"/>
        </w:rPr>
      </w:pPr>
      <w:r w:rsidRPr="001E64D9">
        <w:rPr>
          <w:rFonts w:ascii="Arial" w:hAnsi="Arial" w:cs="Arial"/>
          <w:szCs w:val="24"/>
        </w:rPr>
        <w:t>CLÁUSULA DÉCIMA TERCEIRA</w:t>
      </w:r>
      <w:ins w:id="49" w:author="FERNANDA ALBUQUERQUE DA SILVA OLIVA" w:date="2025-02-26T13:47:00Z" w16du:dateUtc="2025-02-26T16:47:00Z">
        <w:r w:rsidRPr="001E64D9">
          <w:rPr>
            <w:rFonts w:ascii="Arial" w:hAnsi="Arial" w:cs="Arial"/>
            <w:szCs w:val="24"/>
          </w:rPr>
          <w:t xml:space="preserve"> </w:t>
        </w:r>
      </w:ins>
      <w:r w:rsidR="001E64D9">
        <w:rPr>
          <w:rFonts w:ascii="Arial" w:hAnsi="Arial" w:cs="Arial"/>
          <w:szCs w:val="24"/>
        </w:rPr>
        <w:t>-</w:t>
      </w:r>
      <w:r w:rsidR="005756AC" w:rsidRPr="005756AC">
        <w:rPr>
          <w:rFonts w:ascii="Arial" w:eastAsia="Times New Roman" w:hAnsi="Arial" w:cs="Arial"/>
          <w:bCs/>
          <w:szCs w:val="24"/>
        </w:rPr>
        <w:t xml:space="preserve"> OBRIGAÇÕES PERTINENTES À LGPD </w:t>
      </w:r>
    </w:p>
    <w:p w14:paraId="534FB7B0"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I </w:t>
      </w:r>
      <w:r w:rsidRPr="005756AC">
        <w:rPr>
          <w:rFonts w:ascii="Arial" w:eastAsia="Times New Roman" w:hAnsi="Arial" w:cs="Arial"/>
          <w:sz w:val="24"/>
          <w:szCs w:val="24"/>
        </w:rPr>
        <w:t xml:space="preserve">- As partes deverão cumprir a Lei nº 13.709, de 14 de agosto de 2018 (LGPD), quanto a todos os dados pessoais a que tenham acesso em razão da execução do presente contrato administrativo independentemente de declaração ou de aceitação expressa. </w:t>
      </w:r>
    </w:p>
    <w:p w14:paraId="3446C3EA"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II </w:t>
      </w:r>
      <w:r w:rsidRPr="005756AC">
        <w:rPr>
          <w:rFonts w:ascii="Arial" w:eastAsia="Times New Roman" w:hAnsi="Arial" w:cs="Arial"/>
          <w:sz w:val="24"/>
          <w:szCs w:val="24"/>
        </w:rPr>
        <w:t xml:space="preserve">- Os dados obtidos somente poderão ser utilizados para as finalidades que justificaram seu acesso e de acordo com a boa-fé e com os princípios do art. 6º da LGPD, especialmente o da adequação, o da necessidade e o da finalidade específica, bem como as diretrizes e instruções transmitidas pelo CONTRATANTE. </w:t>
      </w:r>
    </w:p>
    <w:p w14:paraId="19D6ADD8"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III </w:t>
      </w:r>
      <w:r w:rsidRPr="005756AC">
        <w:rPr>
          <w:rFonts w:ascii="Arial" w:eastAsia="Times New Roman" w:hAnsi="Arial" w:cs="Arial"/>
          <w:sz w:val="24"/>
          <w:szCs w:val="24"/>
        </w:rPr>
        <w:t xml:space="preserve">- É vedado o compartilhamento com terceiros dos dados obtidos fora das hipóteses permitidas em Lei e nesse contrato. </w:t>
      </w:r>
    </w:p>
    <w:p w14:paraId="5BD7F608"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IV </w:t>
      </w:r>
      <w:r w:rsidRPr="005756AC">
        <w:rPr>
          <w:rFonts w:ascii="Arial" w:eastAsia="Times New Roman" w:hAnsi="Arial" w:cs="Arial"/>
          <w:sz w:val="24"/>
          <w:szCs w:val="24"/>
        </w:rPr>
        <w:t xml:space="preserve">- Eventual compartilhamento de dados pessoais com empresa SUBCONTRATADA dependerá de autorização prévia do CONTRATANTE, restringindo-se ao estritamente necessário para o fiel desempenho da execução do instrumento contratual, hipótese em que a SUBCONTRATADA ficará sujeita aos mesmos limites e obrigações legais e contratuais relativos à LGPD impostos à CONTRATADA, permanecendo a CONTRATADA integralmente responsável por garantir a sua observância perante o CONTRATANTE. </w:t>
      </w:r>
    </w:p>
    <w:p w14:paraId="07068473"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V </w:t>
      </w:r>
      <w:r w:rsidRPr="005756AC">
        <w:rPr>
          <w:rFonts w:ascii="Arial" w:eastAsia="Times New Roman" w:hAnsi="Arial" w:cs="Arial"/>
          <w:sz w:val="24"/>
          <w:szCs w:val="24"/>
        </w:rPr>
        <w:t xml:space="preserve">- É dever da CONTRATADA orientar e treinar seus empregados sobre os deveres, requisitos e responsabilidades decorrentes da LGPD. </w:t>
      </w:r>
    </w:p>
    <w:p w14:paraId="2013E6B4"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VI </w:t>
      </w:r>
      <w:r w:rsidRPr="005756AC">
        <w:rPr>
          <w:rFonts w:ascii="Arial" w:eastAsia="Times New Roman" w:hAnsi="Arial" w:cs="Arial"/>
          <w:sz w:val="24"/>
          <w:szCs w:val="24"/>
        </w:rPr>
        <w:t xml:space="preserve">- A CONTRATADA é responsável pelo uso indevido e em desconformidade com a LGPD e com este contrato que seus empregados, colaboradores, prepostos, consultores ou prestadores de serviços fizerem dos dados pessoais, bem como por quaisquer falhas nos sistemas por ela empregados para o tratamento dos dados pessoais. </w:t>
      </w:r>
    </w:p>
    <w:p w14:paraId="575EFEE1" w14:textId="2DF82720"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VII </w:t>
      </w:r>
      <w:r w:rsidRPr="005756AC">
        <w:rPr>
          <w:rFonts w:ascii="Arial" w:eastAsia="Times New Roman" w:hAnsi="Arial" w:cs="Arial"/>
          <w:sz w:val="24"/>
          <w:szCs w:val="24"/>
        </w:rPr>
        <w:t xml:space="preserve">- A CONTRATADA deve adotar medidas de segurança, técnicas e administrativas, aptas a proteger os dados pessoais de acessos não autorizados e de situações acidentais ou ilícitas de destruição, perda, alteração, comunicação ou qualquer forma de tratamento inadequado ou ilícito. </w:t>
      </w:r>
    </w:p>
    <w:p w14:paraId="7264DD32"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VIII </w:t>
      </w:r>
      <w:r w:rsidRPr="005756AC">
        <w:rPr>
          <w:rFonts w:ascii="Arial" w:eastAsia="Times New Roman" w:hAnsi="Arial" w:cs="Arial"/>
          <w:sz w:val="24"/>
          <w:szCs w:val="24"/>
        </w:rPr>
        <w:t xml:space="preserve">- O CONTRATANTE poderá, a qualquer tempo realizar diligências, inspeções e auditorias, a fim de zelar pelo cumprimento dessa cláusula, devendo a CONTRATADA atender, no prazo indicado pelo CONTRATANTE, eventuais pedidos de comprovações formulados. </w:t>
      </w:r>
    </w:p>
    <w:p w14:paraId="2286B0BD"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IX </w:t>
      </w:r>
      <w:r w:rsidRPr="005756AC">
        <w:rPr>
          <w:rFonts w:ascii="Arial" w:eastAsia="Times New Roman" w:hAnsi="Arial" w:cs="Arial"/>
          <w:sz w:val="24"/>
          <w:szCs w:val="24"/>
        </w:rPr>
        <w:t xml:space="preserve">- A fiscalização do CONTRATANTE não exime, nem reduz a responsabilidade da CONTRATADA por quaisquer danos, perdas ou prejuízos causados ao CONTRATANTE ou a terceiros decorrentes do descumprimento da LGPD e desse ajuste. </w:t>
      </w:r>
    </w:p>
    <w:p w14:paraId="243719F4"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 </w:t>
      </w:r>
      <w:r w:rsidRPr="005756AC">
        <w:rPr>
          <w:rFonts w:ascii="Arial" w:eastAsia="Times New Roman" w:hAnsi="Arial" w:cs="Arial"/>
          <w:sz w:val="24"/>
          <w:szCs w:val="24"/>
        </w:rPr>
        <w:t xml:space="preserve">- A CONTRATADA deverá prestar, no prazo fixado pelo CONTRATANTE, prorrogável justificadamente, quaisquer informações acerca dos dados pessoais para cumprimento da LGPD, inclusive quanto a eventual descarte realizado. </w:t>
      </w:r>
    </w:p>
    <w:p w14:paraId="70EB7091"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 </w:t>
      </w:r>
      <w:r w:rsidRPr="005756AC">
        <w:rPr>
          <w:rFonts w:ascii="Arial" w:eastAsia="Times New Roman" w:hAnsi="Arial" w:cs="Arial"/>
          <w:sz w:val="24"/>
          <w:szCs w:val="24"/>
        </w:rPr>
        <w:t xml:space="preserve">- Na hipótese de ocorrência de incidente de segurança que possa acarretar risco ou dano relevante aos titulares, a CONTRATADA deve comunicar ao CONTRATANTE o fato em, no máximo, 24 horas, contados da sua ciência, para que este possa comunicar à Autoridade Nacional de Proteção de Dados (ANPD) e ao Titular, na forma do art. 48 da LGPD. </w:t>
      </w:r>
    </w:p>
    <w:p w14:paraId="134A5D18"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XII </w:t>
      </w:r>
      <w:r w:rsidRPr="005756AC">
        <w:rPr>
          <w:rFonts w:ascii="Arial" w:eastAsia="Times New Roman" w:hAnsi="Arial" w:cs="Arial"/>
          <w:sz w:val="24"/>
          <w:szCs w:val="24"/>
        </w:rPr>
        <w:t xml:space="preserve">- A CONTRATADA deverá manter banco de dados – art. 5°, IV da LGPD – em ambiente virtual controlado, com registro individual rastreável de tratamentos realizados com cada acesso, data, horário e registro da finalidade, disponibilizando-o quando solicitado, na forma dos arts. 25 e 37 da LGPD. </w:t>
      </w:r>
    </w:p>
    <w:p w14:paraId="26E22348"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XII.1 </w:t>
      </w:r>
      <w:r w:rsidRPr="005756AC">
        <w:rPr>
          <w:rFonts w:ascii="Arial" w:eastAsia="Times New Roman" w:hAnsi="Arial" w:cs="Arial"/>
          <w:sz w:val="24"/>
          <w:szCs w:val="24"/>
        </w:rPr>
        <w:t xml:space="preserve">Os referidos bancos de dados devem ser desenvolvidos em formato interoperável, a fim de garantir a reutilização desses dados pela Administração nas hipóteses previstas na LGPD. </w:t>
      </w:r>
    </w:p>
    <w:p w14:paraId="4C705886"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XIII </w:t>
      </w:r>
      <w:r w:rsidRPr="005756AC">
        <w:rPr>
          <w:rFonts w:ascii="Arial" w:eastAsia="Times New Roman" w:hAnsi="Arial" w:cs="Arial"/>
          <w:sz w:val="24"/>
          <w:szCs w:val="24"/>
        </w:rPr>
        <w:t xml:space="preserve">- Terminado o tratamento dos dados nos termos do art. 15 da LGPD, os dados pessoais serão transferidos ao CONTRATANTE, assegurada a integridade e disponibilidade dos dados recebidos, e eliminados definitivamente pela CONTRATADA. </w:t>
      </w:r>
    </w:p>
    <w:p w14:paraId="0D00DE94"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XIII.1 </w:t>
      </w:r>
      <w:r w:rsidRPr="005756AC">
        <w:rPr>
          <w:rFonts w:ascii="Arial" w:eastAsia="Times New Roman" w:hAnsi="Arial" w:cs="Arial"/>
          <w:sz w:val="24"/>
          <w:szCs w:val="24"/>
        </w:rPr>
        <w:t xml:space="preserve">- O CONTRATANTE manterá os dados pessoais necessários ao cumprimento do art. 16 da LGPD somente enquanto não prescritas essas obrigações. </w:t>
      </w:r>
    </w:p>
    <w:p w14:paraId="75679BB2" w14:textId="77777777" w:rsidR="005756AC" w:rsidRPr="005756AC" w:rsidRDefault="005756AC"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5756AC">
        <w:rPr>
          <w:rFonts w:ascii="Arial" w:eastAsia="Times New Roman" w:hAnsi="Arial" w:cs="Arial"/>
          <w:b/>
          <w:bCs/>
          <w:sz w:val="24"/>
          <w:szCs w:val="24"/>
        </w:rPr>
        <w:t xml:space="preserve">XIV </w:t>
      </w:r>
      <w:r w:rsidRPr="005756AC">
        <w:rPr>
          <w:rFonts w:ascii="Arial" w:eastAsia="Times New Roman" w:hAnsi="Arial" w:cs="Arial"/>
          <w:sz w:val="24"/>
          <w:szCs w:val="24"/>
        </w:rPr>
        <w:t xml:space="preserve">- Os contratos e convênios de que trata o § 1º do art. 26 da LGPD deverão ser comunicados à Autoridade Nacional de Proteção de Dados (ANPD). </w:t>
      </w:r>
    </w:p>
    <w:p w14:paraId="52AEE778" w14:textId="7245427F" w:rsidR="001E64D9" w:rsidRPr="001E64D9" w:rsidRDefault="001E64D9" w:rsidP="004947A6">
      <w:pPr>
        <w:pStyle w:val="Ttulo1"/>
        <w:spacing w:before="0" w:after="100" w:afterAutospacing="1" w:line="360" w:lineRule="auto"/>
        <w:rPr>
          <w:rFonts w:ascii="Arial" w:hAnsi="Arial" w:cs="Arial"/>
          <w:szCs w:val="24"/>
        </w:rPr>
      </w:pPr>
      <w:r>
        <w:rPr>
          <w:rFonts w:ascii="Arial" w:hAnsi="Arial" w:cs="Arial"/>
          <w:color w:val="000000"/>
          <w:szCs w:val="24"/>
        </w:rPr>
        <w:t xml:space="preserve">CLÁUSULA DÉCIMA QUARTA - </w:t>
      </w:r>
      <w:r w:rsidRPr="001E64D9">
        <w:rPr>
          <w:rFonts w:ascii="Arial" w:hAnsi="Arial" w:cs="Arial"/>
          <w:color w:val="000000"/>
          <w:szCs w:val="24"/>
        </w:rPr>
        <w:t>RECEBIMENTO</w:t>
      </w:r>
      <w:r w:rsidRPr="001E64D9">
        <w:rPr>
          <w:rFonts w:ascii="Arial" w:hAnsi="Arial" w:cs="Arial"/>
          <w:szCs w:val="24"/>
        </w:rPr>
        <w:t xml:space="preserve"> DO OBJETO DO CONTRATO</w:t>
      </w:r>
    </w:p>
    <w:p w14:paraId="1AF2B93E" w14:textId="1E24319A" w:rsidR="001E64D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t xml:space="preserve">O recebimento do objeto </w:t>
      </w:r>
      <w:r w:rsidRPr="001E64D9">
        <w:rPr>
          <w:rFonts w:ascii="Arial" w:eastAsia="Times New Roman" w:hAnsi="Arial" w:cs="Arial"/>
          <w:sz w:val="24"/>
          <w:szCs w:val="24"/>
        </w:rPr>
        <w:t xml:space="preserve">se dará mediante a avaliação de servidores designados pelo ____________ </w:t>
      </w:r>
      <w:r w:rsidRPr="001E64D9">
        <w:rPr>
          <w:rFonts w:ascii="Arial" w:eastAsia="Times New Roman" w:hAnsi="Arial" w:cs="Arial"/>
          <w:color w:val="FF0000"/>
          <w:sz w:val="24"/>
          <w:szCs w:val="24"/>
        </w:rPr>
        <w:t>(autoridade competente)</w:t>
      </w:r>
      <w:r w:rsidRPr="001E64D9">
        <w:rPr>
          <w:rFonts w:ascii="Arial" w:eastAsia="Times New Roman" w:hAnsi="Arial" w:cs="Arial"/>
          <w:sz w:val="24"/>
          <w:szCs w:val="24"/>
        </w:rPr>
        <w:t xml:space="preserve">, na forma do art. 501 do RGCAF, que constatarão se o objeto entregue atende a todas as especificações contidas no Termo de Referência, (Anexo </w:t>
      </w:r>
      <w:r w:rsidR="009566E3">
        <w:rPr>
          <w:rFonts w:ascii="Arial" w:eastAsia="Times New Roman" w:hAnsi="Arial" w:cs="Arial"/>
          <w:sz w:val="24"/>
          <w:szCs w:val="24"/>
        </w:rPr>
        <w:t>I</w:t>
      </w:r>
      <w:r w:rsidRPr="001E64D9">
        <w:rPr>
          <w:rFonts w:ascii="Arial" w:eastAsia="Times New Roman" w:hAnsi="Arial" w:cs="Arial"/>
          <w:sz w:val="24"/>
          <w:szCs w:val="24"/>
        </w:rPr>
        <w:t xml:space="preserve"> do Edital de Pregão Eletrônico nº </w:t>
      </w:r>
      <w:r w:rsidR="009566E3">
        <w:rPr>
          <w:rFonts w:ascii="Arial" w:eastAsia="Times New Roman" w:hAnsi="Arial" w:cs="Arial"/>
          <w:sz w:val="24"/>
          <w:szCs w:val="24"/>
        </w:rPr>
        <w:t>90634/2025</w:t>
      </w:r>
      <w:r w:rsidRPr="001E64D9">
        <w:rPr>
          <w:rFonts w:ascii="Arial" w:eastAsia="Times New Roman" w:hAnsi="Arial" w:cs="Arial"/>
          <w:sz w:val="24"/>
          <w:szCs w:val="24"/>
        </w:rPr>
        <w:t>).</w:t>
      </w:r>
    </w:p>
    <w:p w14:paraId="6CB94069" w14:textId="77777777" w:rsidR="001E64D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moveToRangeStart w:id="50" w:author="FERNANDA ALBUQUERQUE DA SILVA OLIVA" w:date="2025-02-26T13:47:00Z" w:name="move191470098"/>
      <w:r w:rsidRPr="001E64D9">
        <w:rPr>
          <w:rFonts w:ascii="Arial" w:eastAsia="Times New Roman" w:hAnsi="Arial" w:cs="Arial"/>
          <w:b/>
          <w:sz w:val="24"/>
          <w:szCs w:val="24"/>
        </w:rPr>
        <w:t>Parágrafo Primeiro</w:t>
      </w:r>
      <w:r w:rsidRPr="001E64D9">
        <w:rPr>
          <w:rFonts w:ascii="Arial" w:eastAsia="Times New Roman" w:hAnsi="Arial" w:cs="Arial"/>
          <w:sz w:val="24"/>
          <w:szCs w:val="24"/>
        </w:rPr>
        <w:t xml:space="preserve"> – O objeto do presente contrato será recebido em tantas parcelas quantas forem as relativas ao pagamento. </w:t>
      </w:r>
    </w:p>
    <w:p w14:paraId="19E8E186" w14:textId="77777777" w:rsidR="001E64D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moveToRangeStart w:id="51" w:author="FERNANDA ALBUQUERQUE DA SILVA OLIVA" w:date="2025-02-26T13:47:00Z" w:name="move191470099"/>
      <w:moveToRangeEnd w:id="50"/>
      <w:r w:rsidRPr="001E64D9">
        <w:rPr>
          <w:rFonts w:ascii="Arial" w:eastAsia="Times New Roman" w:hAnsi="Arial" w:cs="Arial"/>
          <w:b/>
          <w:bCs/>
          <w:sz w:val="24"/>
          <w:szCs w:val="24"/>
        </w:rPr>
        <w:t>Parágrafo Segundo</w:t>
      </w:r>
      <w:r w:rsidRPr="001E64D9">
        <w:rPr>
          <w:rFonts w:ascii="Arial" w:eastAsia="Times New Roman" w:hAnsi="Arial" w:cs="Arial"/>
          <w:sz w:val="24"/>
          <w:szCs w:val="24"/>
        </w:rPr>
        <w:t xml:space="preserve"> – Os serviços prestados ou bens fornecidos em desacordo com a especificação do Edital e seus Anexos, e da Proposta deverão ser recusados pela Comissão responsável pela fiscalização do contrato, que anotará em registro próprio as ocorrências e determinará o que for necessário à regularização das faltas ou defeitos observados. No que exceder à sua competência, comunicará o fato à autoridade superior, em 5 (cinco) dias, para ratificação.</w:t>
      </w:r>
      <w:moveToRangeEnd w:id="51"/>
    </w:p>
    <w:p w14:paraId="1620A261" w14:textId="77777777" w:rsidR="001E64D9" w:rsidRPr="001E64D9" w:rsidRDefault="001E64D9" w:rsidP="004947A6">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b/>
          <w:bCs/>
          <w:sz w:val="24"/>
          <w:szCs w:val="24"/>
        </w:rPr>
        <w:t>Parágrafo Terceiro</w:t>
      </w:r>
      <w:r w:rsidRPr="001E64D9">
        <w:rPr>
          <w:rFonts w:ascii="Arial" w:eastAsia="Times New Roman" w:hAnsi="Arial" w:cs="Arial"/>
          <w:sz w:val="24"/>
          <w:szCs w:val="24"/>
        </w:rPr>
        <w:t xml:space="preserve"> – Na hipótese de recusa de recebimento, a CONTRATADA deverá reexecutar os serviços ou fornecer os bens não aceitos, em prazo a ser estabelecido pela CONTRATANTE, passando a contar os prazos para pagamento e demais compromissos do CONTRATANTE da data da efetiva aceitação. Caso a CONTRATADA não atenda à exigência no prazo assinado, a CONTRATANTE se reserva o direito de providenciar a sua execução ou o seu fornecimento às expensas da CONTRATADA, sem prejuízo das penalidades cabíveis.</w:t>
      </w:r>
    </w:p>
    <w:p w14:paraId="7F34363D" w14:textId="1CD0A18D" w:rsidR="00DF4E63"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7E7CA8">
        <w:rPr>
          <w:rFonts w:ascii="Arial" w:eastAsia="Times New Roman" w:hAnsi="Arial" w:cs="Arial"/>
          <w:b/>
          <w:bCs/>
          <w:sz w:val="24"/>
          <w:szCs w:val="24"/>
        </w:rPr>
        <w:t>CLÁUSULA DÉCIMA QU</w:t>
      </w:r>
      <w:r w:rsidR="005C0E34" w:rsidRPr="007E7CA8">
        <w:rPr>
          <w:rFonts w:ascii="Arial" w:eastAsia="Times New Roman" w:hAnsi="Arial" w:cs="Arial"/>
          <w:b/>
          <w:bCs/>
          <w:sz w:val="24"/>
          <w:szCs w:val="24"/>
        </w:rPr>
        <w:t>INTA</w:t>
      </w:r>
      <w:r w:rsidRPr="007E7CA8">
        <w:rPr>
          <w:rFonts w:ascii="Arial" w:eastAsia="Times New Roman" w:hAnsi="Arial" w:cs="Arial"/>
          <w:b/>
          <w:bCs/>
          <w:sz w:val="24"/>
          <w:szCs w:val="24"/>
        </w:rPr>
        <w:t xml:space="preserve"> –</w:t>
      </w:r>
      <w:r w:rsidRPr="009566E3">
        <w:rPr>
          <w:rFonts w:ascii="Arial" w:hAnsi="Arial" w:cs="Arial"/>
          <w:b/>
          <w:bCs/>
          <w:szCs w:val="24"/>
        </w:rPr>
        <w:t xml:space="preserve"> </w:t>
      </w:r>
      <w:r w:rsidR="00DF4E63" w:rsidRPr="009566E3">
        <w:rPr>
          <w:rFonts w:ascii="Arial" w:eastAsia="Times New Roman" w:hAnsi="Arial" w:cs="Arial"/>
          <w:b/>
          <w:bCs/>
          <w:sz w:val="24"/>
          <w:szCs w:val="24"/>
        </w:rPr>
        <w:t>FORÇA</w:t>
      </w:r>
      <w:r w:rsidR="00DF4E63" w:rsidRPr="001E64D9">
        <w:rPr>
          <w:rFonts w:ascii="Arial" w:eastAsia="Times New Roman" w:hAnsi="Arial" w:cs="Arial"/>
          <w:b/>
          <w:sz w:val="24"/>
          <w:szCs w:val="24"/>
        </w:rPr>
        <w:t xml:space="preserve"> MAIOR E CASO FORTUITO</w:t>
      </w:r>
    </w:p>
    <w:p w14:paraId="6793354D" w14:textId="112C44D8" w:rsidR="00DF4E63" w:rsidRPr="001E64D9" w:rsidRDefault="00DF4E63" w:rsidP="004947A6">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1E64D9">
        <w:rPr>
          <w:rFonts w:ascii="Arial" w:eastAsia="Times New Roman" w:hAnsi="Arial" w:cs="Arial"/>
          <w:bCs/>
          <w:sz w:val="24"/>
          <w:szCs w:val="24"/>
        </w:rPr>
        <w:t>Os motivos de força maior ou caso fortuito que possam impedir a CONTRATADA de cumprir as etapas e o prazo do Contrato deverão ser alegados oportunamente, mediante requerimento protocolado. Não serão consideradas quaisquer alegações baseadas em ocorrências não comunicadas e nem aceitas pela Fiscalização nas épocas oportunas. Os motivos de força maior e caso fortuito poderão autorizar a suspensão da execução do Contrato.</w:t>
      </w:r>
    </w:p>
    <w:p w14:paraId="670BCB80" w14:textId="27002E27" w:rsidR="00A259A2" w:rsidRPr="001E64D9" w:rsidRDefault="00DF4E63" w:rsidP="004947A6">
      <w:pPr>
        <w:pStyle w:val="Ttulo1"/>
        <w:spacing w:before="0" w:after="100" w:afterAutospacing="1" w:line="360" w:lineRule="auto"/>
        <w:jc w:val="left"/>
        <w:rPr>
          <w:rFonts w:ascii="Arial" w:hAnsi="Arial" w:cs="Arial"/>
          <w:szCs w:val="24"/>
        </w:rPr>
      </w:pPr>
      <w:r w:rsidRPr="001E64D9">
        <w:rPr>
          <w:rFonts w:ascii="Arial" w:hAnsi="Arial" w:cs="Arial"/>
          <w:szCs w:val="24"/>
        </w:rPr>
        <w:t xml:space="preserve">CLÁUSULA DÉCIMA </w:t>
      </w:r>
      <w:r w:rsidR="009566E3">
        <w:rPr>
          <w:rFonts w:ascii="Arial" w:eastAsia="Times New Roman" w:hAnsi="Arial" w:cs="Arial"/>
          <w:szCs w:val="24"/>
        </w:rPr>
        <w:t>SEXTA</w:t>
      </w:r>
      <w:r w:rsidRPr="001E64D9">
        <w:rPr>
          <w:rFonts w:ascii="Arial" w:hAnsi="Arial" w:cs="Arial"/>
          <w:szCs w:val="24"/>
        </w:rPr>
        <w:t xml:space="preserve"> </w:t>
      </w:r>
      <w:r w:rsidR="00B0237C" w:rsidRPr="001E64D9">
        <w:rPr>
          <w:rFonts w:ascii="Arial" w:hAnsi="Arial" w:cs="Arial"/>
          <w:szCs w:val="24"/>
        </w:rPr>
        <w:t>SUSPENSÃO DA EXECUÇÃO</w:t>
      </w:r>
    </w:p>
    <w:p w14:paraId="000004B1" w14:textId="5C0AEBC8"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Arial" w:hAnsi="Arial" w:cs="Arial"/>
          <w:color w:val="000000"/>
          <w:sz w:val="24"/>
          <w:szCs w:val="24"/>
        </w:rPr>
      </w:pPr>
      <w:r w:rsidRPr="001E64D9">
        <w:rPr>
          <w:rFonts w:ascii="Arial" w:eastAsia="Times New Roman" w:hAnsi="Arial" w:cs="Arial"/>
          <w:color w:val="000000"/>
          <w:sz w:val="24"/>
          <w:szCs w:val="24"/>
        </w:rPr>
        <w:t>É facultado ao CONTRATANTE suspender a execução do Contrato e a contagem dos prazos mediante justificativas.</w:t>
      </w:r>
    </w:p>
    <w:p w14:paraId="000004B3" w14:textId="16BB7D0E" w:rsidR="00DB2069" w:rsidRPr="001E64D9" w:rsidRDefault="00DF4E63" w:rsidP="004947A6">
      <w:pPr>
        <w:pStyle w:val="Ttulo1"/>
        <w:spacing w:before="0" w:after="100" w:afterAutospacing="1" w:line="360" w:lineRule="auto"/>
        <w:jc w:val="left"/>
        <w:rPr>
          <w:rFonts w:ascii="Arial" w:hAnsi="Arial" w:cs="Arial"/>
          <w:color w:val="800080"/>
          <w:szCs w:val="24"/>
        </w:rPr>
      </w:pPr>
      <w:r w:rsidRPr="001E64D9">
        <w:rPr>
          <w:rFonts w:ascii="Arial" w:hAnsi="Arial" w:cs="Arial"/>
          <w:szCs w:val="24"/>
        </w:rPr>
        <w:t xml:space="preserve">CLÁUSULA DÉCIMA </w:t>
      </w:r>
      <w:r w:rsidR="00C131A5" w:rsidRPr="001E64D9">
        <w:rPr>
          <w:rFonts w:ascii="Arial" w:eastAsia="Times New Roman" w:hAnsi="Arial" w:cs="Arial"/>
          <w:szCs w:val="24"/>
        </w:rPr>
        <w:t>SÉTIMA</w:t>
      </w:r>
      <w:r w:rsidRPr="001E64D9">
        <w:rPr>
          <w:rFonts w:ascii="Arial" w:hAnsi="Arial" w:cs="Arial"/>
          <w:szCs w:val="24"/>
        </w:rPr>
        <w:t xml:space="preserve"> </w:t>
      </w:r>
      <w:r w:rsidR="00B0237C" w:rsidRPr="001E64D9">
        <w:rPr>
          <w:rFonts w:ascii="Arial" w:hAnsi="Arial" w:cs="Arial"/>
          <w:szCs w:val="24"/>
        </w:rPr>
        <w:t>– SANÇÕES ADMINISTRATIVAS</w:t>
      </w:r>
      <w:r w:rsidR="00B0237C" w:rsidRPr="001E64D9">
        <w:rPr>
          <w:rFonts w:ascii="Arial" w:hAnsi="Arial" w:cs="Arial"/>
          <w:color w:val="800080"/>
          <w:szCs w:val="24"/>
        </w:rPr>
        <w:t xml:space="preserve"> </w:t>
      </w:r>
    </w:p>
    <w:p w14:paraId="000004B4" w14:textId="0D86ADB5" w:rsidR="00DB2069" w:rsidRPr="001E64D9" w:rsidRDefault="00B0237C" w:rsidP="004947A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Pelo descumprimento total ou parcial do Contrato, </w:t>
      </w:r>
      <w:r w:rsidRPr="001E64D9">
        <w:rPr>
          <w:rFonts w:ascii="Arial" w:eastAsia="Times New Roman" w:hAnsi="Arial" w:cs="Arial"/>
          <w:sz w:val="24"/>
          <w:szCs w:val="24"/>
        </w:rPr>
        <w:t xml:space="preserve">a </w:t>
      </w:r>
      <w:r w:rsidR="00E06AB3" w:rsidRPr="001E64D9">
        <w:rPr>
          <w:rFonts w:ascii="Arial" w:eastAsia="Times New Roman" w:hAnsi="Arial" w:cs="Arial"/>
          <w:sz w:val="24"/>
          <w:szCs w:val="24"/>
        </w:rPr>
        <w:t>CONTRATANTE</w:t>
      </w:r>
      <w:r w:rsidRPr="001E64D9">
        <w:rPr>
          <w:rFonts w:ascii="Arial" w:eastAsia="Times New Roman" w:hAnsi="Arial" w:cs="Arial"/>
          <w:color w:val="000000"/>
          <w:sz w:val="24"/>
          <w:szCs w:val="24"/>
        </w:rPr>
        <w:t xml:space="preserve"> poderá, sem prejuízo responsabilidade civil e criminal que couber, aplicar as seguintes sanções, previstas no art. 82 da Lei Federal nº 13.303/2016,</w:t>
      </w:r>
      <w:r w:rsidR="00E06AB3" w:rsidRPr="001E64D9">
        <w:rPr>
          <w:rFonts w:ascii="Arial" w:eastAsia="Times New Roman" w:hAnsi="Arial" w:cs="Arial"/>
          <w:color w:val="000000"/>
          <w:sz w:val="24"/>
          <w:szCs w:val="24"/>
        </w:rPr>
        <w:t xml:space="preserve"> no</w:t>
      </w:r>
      <w:r w:rsidRPr="001E64D9">
        <w:rPr>
          <w:rFonts w:ascii="Arial" w:eastAsia="Times New Roman" w:hAnsi="Arial" w:cs="Arial"/>
          <w:color w:val="000000"/>
          <w:sz w:val="24"/>
          <w:szCs w:val="24"/>
        </w:rPr>
        <w:t xml:space="preserve"> art. 94 do Decreto Municipal n°. 44.698/2018, </w:t>
      </w:r>
      <w:r w:rsidR="00E06AB3" w:rsidRPr="001E64D9">
        <w:rPr>
          <w:rFonts w:ascii="Arial" w:eastAsia="Times New Roman" w:hAnsi="Arial" w:cs="Arial"/>
          <w:color w:val="000000"/>
          <w:sz w:val="24"/>
          <w:szCs w:val="24"/>
        </w:rPr>
        <w:t>no Regulamento de Licitações e Contratos da MULTIRIO</w:t>
      </w:r>
      <w:r w:rsidRPr="001E64D9">
        <w:rPr>
          <w:rFonts w:ascii="Arial" w:eastAsia="Times New Roman" w:hAnsi="Arial" w:cs="Arial"/>
          <w:color w:val="000000"/>
          <w:sz w:val="24"/>
          <w:szCs w:val="24"/>
        </w:rPr>
        <w:t xml:space="preserve"> e no art. 589 do RGCAF:</w:t>
      </w:r>
    </w:p>
    <w:p w14:paraId="073D8C29" w14:textId="7F10DCC0" w:rsidR="005A7804" w:rsidRPr="001E64D9" w:rsidRDefault="005A7804" w:rsidP="004947A6">
      <w:pPr>
        <w:pStyle w:val="PargrafodaLista"/>
        <w:numPr>
          <w:ilvl w:val="0"/>
          <w:numId w:val="6"/>
        </w:numPr>
        <w:spacing w:after="100" w:afterAutospacing="1" w:line="360" w:lineRule="auto"/>
        <w:ind w:left="0" w:firstLine="0"/>
        <w:rPr>
          <w:rFonts w:eastAsia="Times New Roman"/>
          <w:sz w:val="24"/>
          <w:szCs w:val="24"/>
        </w:rPr>
      </w:pPr>
      <w:r w:rsidRPr="001E64D9">
        <w:rPr>
          <w:rFonts w:eastAsia="Times New Roman"/>
          <w:sz w:val="24"/>
          <w:szCs w:val="24"/>
        </w:rPr>
        <w:t xml:space="preserve"> Advertência;</w:t>
      </w:r>
    </w:p>
    <w:p w14:paraId="5F36BB1D" w14:textId="07952BC5" w:rsidR="005A7804" w:rsidRPr="001E64D9" w:rsidRDefault="005A7804" w:rsidP="004947A6">
      <w:pPr>
        <w:pStyle w:val="PargrafodaLista"/>
        <w:numPr>
          <w:ilvl w:val="0"/>
          <w:numId w:val="6"/>
        </w:numPr>
        <w:spacing w:after="100" w:afterAutospacing="1" w:line="360" w:lineRule="auto"/>
        <w:ind w:left="0" w:firstLine="0"/>
        <w:rPr>
          <w:rFonts w:eastAsia="Times New Roman"/>
          <w:sz w:val="24"/>
          <w:szCs w:val="24"/>
        </w:rPr>
      </w:pPr>
      <w:r w:rsidRPr="001E64D9">
        <w:rPr>
          <w:rFonts w:eastAsia="Times New Roman"/>
          <w:sz w:val="24"/>
          <w:szCs w:val="24"/>
        </w:rPr>
        <w:t xml:space="preserve"> Multa;</w:t>
      </w:r>
    </w:p>
    <w:p w14:paraId="51B5268B" w14:textId="1D441EA6" w:rsidR="005A7804" w:rsidRPr="001E64D9" w:rsidRDefault="005A7804" w:rsidP="004947A6">
      <w:pPr>
        <w:pStyle w:val="PargrafodaLista"/>
        <w:numPr>
          <w:ilvl w:val="0"/>
          <w:numId w:val="6"/>
        </w:numPr>
        <w:spacing w:after="100" w:afterAutospacing="1" w:line="360" w:lineRule="auto"/>
        <w:ind w:left="0" w:firstLine="0"/>
        <w:rPr>
          <w:rFonts w:eastAsia="Times New Roman"/>
          <w:sz w:val="24"/>
          <w:szCs w:val="24"/>
        </w:rPr>
      </w:pPr>
      <w:r w:rsidRPr="001E64D9">
        <w:rPr>
          <w:rFonts w:eastAsia="Times New Roman"/>
          <w:sz w:val="24"/>
          <w:szCs w:val="24"/>
        </w:rPr>
        <w:t>Suspensão temporária de participação em licitação e impedimento de contratar</w:t>
      </w:r>
      <w:del w:id="52" w:author="FERNANDA ALBUQUERQUE DA SILVA OLIVA" w:date="2025-02-26T13:47:00Z" w16du:dateUtc="2025-02-26T16:47:00Z">
        <w:r w:rsidR="00C131A5" w:rsidRPr="001E64D9">
          <w:rPr>
            <w:rFonts w:eastAsia="Times New Roman"/>
            <w:b/>
            <w:sz w:val="24"/>
            <w:szCs w:val="24"/>
          </w:rPr>
          <w:delText>,</w:delText>
        </w:r>
      </w:del>
      <w:r w:rsidRPr="001E64D9">
        <w:rPr>
          <w:rFonts w:eastAsia="Times New Roman"/>
          <w:sz w:val="24"/>
          <w:szCs w:val="24"/>
        </w:rPr>
        <w:t xml:space="preserve"> com a</w:t>
      </w:r>
      <w:r w:rsidR="00A060B7" w:rsidRPr="001E64D9">
        <w:rPr>
          <w:rFonts w:eastAsia="Times New Roman"/>
          <w:color w:val="000000"/>
          <w:sz w:val="24"/>
          <w:szCs w:val="24"/>
        </w:rPr>
        <w:t xml:space="preserve"> MULTIRIO</w:t>
      </w:r>
      <w:r w:rsidR="00A060B7" w:rsidRPr="001E64D9">
        <w:rPr>
          <w:rFonts w:eastAsia="Times New Roman"/>
          <w:sz w:val="24"/>
          <w:szCs w:val="24"/>
        </w:rPr>
        <w:t xml:space="preserve"> - </w:t>
      </w:r>
      <w:r w:rsidRPr="001E64D9">
        <w:rPr>
          <w:rFonts w:eastAsia="Times New Roman"/>
          <w:sz w:val="24"/>
          <w:szCs w:val="24"/>
        </w:rPr>
        <w:t>Empresa Municipal de Multimeios Ltda., pelo prazo de até 2 (dois) anos</w:t>
      </w:r>
      <w:ins w:id="53" w:author="FERNANDA ALBUQUERQUE DA SILVA OLIVA" w:date="2025-02-26T13:47:00Z" w16du:dateUtc="2025-02-26T16:47:00Z">
        <w:r w:rsidRPr="001E64D9">
          <w:rPr>
            <w:rFonts w:eastAsia="Times New Roman"/>
            <w:sz w:val="24"/>
            <w:szCs w:val="24"/>
          </w:rPr>
          <w:t>.</w:t>
        </w:r>
      </w:ins>
      <w:r w:rsidRPr="001E64D9">
        <w:rPr>
          <w:rFonts w:eastAsia="Times New Roman"/>
          <w:sz w:val="24"/>
          <w:szCs w:val="24"/>
        </w:rPr>
        <w:t xml:space="preserve"> </w:t>
      </w:r>
    </w:p>
    <w:p w14:paraId="000004B9" w14:textId="47788FCE" w:rsidR="00DB2069" w:rsidRPr="001E64D9" w:rsidRDefault="00B0237C" w:rsidP="004947A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bookmarkStart w:id="54" w:name="_Hlk167715588"/>
      <w:r w:rsidRPr="001E64D9">
        <w:rPr>
          <w:rFonts w:ascii="Arial" w:eastAsia="Times New Roman" w:hAnsi="Arial" w:cs="Arial"/>
          <w:b/>
          <w:color w:val="000000"/>
          <w:sz w:val="24"/>
          <w:szCs w:val="24"/>
        </w:rPr>
        <w:t>Parágrafo Primeiro</w:t>
      </w:r>
      <w:r w:rsidRPr="001E64D9">
        <w:rPr>
          <w:rFonts w:ascii="Arial" w:eastAsia="Times New Roman" w:hAnsi="Arial" w:cs="Arial"/>
          <w:color w:val="000000"/>
          <w:sz w:val="24"/>
          <w:szCs w:val="24"/>
        </w:rPr>
        <w:t xml:space="preserve"> – O procedimento de aplicação de sanções deverá observar o disposto </w:t>
      </w:r>
      <w:r w:rsidR="00D64473" w:rsidRPr="001E64D9">
        <w:rPr>
          <w:rFonts w:ascii="Arial" w:eastAsia="Times New Roman" w:hAnsi="Arial" w:cs="Arial"/>
          <w:color w:val="000000"/>
          <w:sz w:val="24"/>
          <w:szCs w:val="24"/>
        </w:rPr>
        <w:t xml:space="preserve">no Regulamento de Licitações e Contratos da </w:t>
      </w:r>
      <w:r w:rsidR="000651C6" w:rsidRPr="001E64D9">
        <w:rPr>
          <w:rFonts w:ascii="Arial" w:eastAsia="Times New Roman" w:hAnsi="Arial" w:cs="Arial"/>
          <w:color w:val="000000"/>
          <w:sz w:val="24"/>
          <w:szCs w:val="24"/>
        </w:rPr>
        <w:t>MULTIRIO</w:t>
      </w:r>
      <w:r w:rsidRPr="001E64D9">
        <w:rPr>
          <w:rFonts w:ascii="Arial" w:eastAsia="Times New Roman" w:hAnsi="Arial" w:cs="Arial"/>
          <w:color w:val="000000"/>
          <w:sz w:val="24"/>
          <w:szCs w:val="24"/>
        </w:rPr>
        <w:t xml:space="preserve">.  </w:t>
      </w:r>
    </w:p>
    <w:bookmarkEnd w:id="54"/>
    <w:p w14:paraId="1B7AD7FC" w14:textId="67979937" w:rsidR="005A7804" w:rsidRPr="001E64D9" w:rsidRDefault="000651C6" w:rsidP="004947A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Parágrafo Segundo - </w:t>
      </w:r>
      <w:r w:rsidR="005A7804" w:rsidRPr="001E64D9">
        <w:rPr>
          <w:rFonts w:ascii="Arial" w:eastAsia="Times New Roman" w:hAnsi="Arial" w:cs="Arial"/>
          <w:color w:val="000000"/>
          <w:sz w:val="24"/>
          <w:szCs w:val="24"/>
        </w:rPr>
        <w:t>A aplicação da sanção prevista na alínea “b” observará os seguintes parâmetros:</w:t>
      </w:r>
    </w:p>
    <w:p w14:paraId="52BCA73A" w14:textId="04239EBE" w:rsidR="005A7804" w:rsidRPr="001E64D9" w:rsidRDefault="000651C6"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1)</w:t>
      </w:r>
      <w:r w:rsidR="005A7804"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0,1% (um décimo por cento) até 0,2% (dois décimos por cento) por dia útil sobre o valor da parcela/etapa em atraso do Contrato, nos primeiros 15 (quinze) dias de atraso;</w:t>
      </w:r>
    </w:p>
    <w:p w14:paraId="2A683D41" w14:textId="46F6C3A4"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2</w:t>
      </w:r>
      <w:r w:rsidR="000651C6"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0,3% (três décimos por cento) até 0,4% (quatro décimos por cento) por dia útil sobre o valor da parcela em atraso do Contrato, a partir do 16º (décimo sexto) dia útil de atraso;</w:t>
      </w:r>
    </w:p>
    <w:p w14:paraId="7C02B0A4" w14:textId="70A51B48"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3</w:t>
      </w:r>
      <w:r w:rsidR="000651C6"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0E3F6F1B" w14:textId="6C51C810"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4</w:t>
      </w:r>
      <w:r w:rsidR="000651C6"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0,2% a 3,2% por dia sobre o valor mensal do Contrato, conforme detalhamento constante das tabelas 1 e 2, abaixo; e</w:t>
      </w:r>
    </w:p>
    <w:p w14:paraId="32960519" w14:textId="571BB1A3"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5</w:t>
      </w:r>
      <w:r w:rsidR="00AA19F3"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extinção do Contrato e aplicar multa de 0,5% (meio por cento) até 20% (vinte por cento) sobre o valor do saldo do Contrato.</w:t>
      </w:r>
    </w:p>
    <w:p w14:paraId="404E62F4" w14:textId="0F709337"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6</w:t>
      </w:r>
      <w:r w:rsidR="00AA19F3"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As penalidades de multa decorrentes de fatos diversos serão consideradas independentes entre si.</w:t>
      </w:r>
    </w:p>
    <w:p w14:paraId="1A370070" w14:textId="6E4F9DA8"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7</w:t>
      </w:r>
      <w:r w:rsidR="00AA19F3" w:rsidRPr="001E64D9">
        <w:rPr>
          <w:rFonts w:ascii="Arial" w:eastAsia="Times New Roman" w:hAnsi="Arial" w:cs="Arial"/>
          <w:color w:val="000000"/>
          <w:sz w:val="24"/>
          <w:szCs w:val="24"/>
        </w:rPr>
        <w:t>)</w:t>
      </w:r>
      <w:r w:rsidRPr="001E64D9">
        <w:rPr>
          <w:rFonts w:ascii="Arial" w:eastAsia="Times New Roman" w:hAnsi="Arial" w:cs="Arial"/>
          <w:color w:val="000000"/>
          <w:sz w:val="24"/>
          <w:szCs w:val="24"/>
        </w:rPr>
        <w:t xml:space="preserve"> Para efeito de aplicação de multas, às infrações são atribuídos graus, de acordo com as tabelas 1 e 2:</w:t>
      </w:r>
    </w:p>
    <w:p w14:paraId="4B187B57" w14:textId="77777777" w:rsidR="005A7804" w:rsidRPr="001E64D9" w:rsidRDefault="005A7804" w:rsidP="004947A6">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456"/>
      </w:tblGrid>
      <w:tr w:rsidR="005A7804" w:rsidRPr="001E64D9" w14:paraId="18FF0631" w14:textId="77777777" w:rsidTr="0059516A">
        <w:tc>
          <w:tcPr>
            <w:tcW w:w="923" w:type="dxa"/>
          </w:tcPr>
          <w:p w14:paraId="05408A5B" w14:textId="4971120A" w:rsidR="005A7804" w:rsidRPr="001E64D9" w:rsidRDefault="005A7804" w:rsidP="004947A6">
            <w:pP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GRAU</w:t>
            </w:r>
          </w:p>
        </w:tc>
        <w:tc>
          <w:tcPr>
            <w:tcW w:w="5456" w:type="dxa"/>
          </w:tcPr>
          <w:p w14:paraId="18087F0E" w14:textId="77777777" w:rsidR="005A7804" w:rsidRPr="001E64D9" w:rsidRDefault="005A7804" w:rsidP="004947A6">
            <w:pPr>
              <w:spacing w:after="100" w:afterAutospacing="1" w:line="36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CORRESPONDÊNCIA</w:t>
            </w:r>
          </w:p>
        </w:tc>
      </w:tr>
      <w:tr w:rsidR="005A7804" w:rsidRPr="001E64D9" w14:paraId="160706A7" w14:textId="77777777" w:rsidTr="0059516A">
        <w:tc>
          <w:tcPr>
            <w:tcW w:w="923" w:type="dxa"/>
          </w:tcPr>
          <w:p w14:paraId="0A9D51EE" w14:textId="77777777" w:rsidR="005A7804" w:rsidRPr="001E64D9" w:rsidRDefault="005A7804"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1</w:t>
            </w:r>
          </w:p>
        </w:tc>
        <w:tc>
          <w:tcPr>
            <w:tcW w:w="5456" w:type="dxa"/>
          </w:tcPr>
          <w:p w14:paraId="505CDFEA" w14:textId="77777777" w:rsidR="005A7804" w:rsidRPr="001E64D9" w:rsidRDefault="005A7804"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0,2% ao dia sobre o valor mensal do contrato</w:t>
            </w:r>
          </w:p>
        </w:tc>
      </w:tr>
      <w:tr w:rsidR="005A7804" w:rsidRPr="001E64D9" w14:paraId="27A81BF5" w14:textId="77777777" w:rsidTr="0059516A">
        <w:tc>
          <w:tcPr>
            <w:tcW w:w="923" w:type="dxa"/>
          </w:tcPr>
          <w:p w14:paraId="2696E4B3" w14:textId="77777777" w:rsidR="005A7804" w:rsidRPr="001E64D9" w:rsidRDefault="005A7804"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2</w:t>
            </w:r>
          </w:p>
        </w:tc>
        <w:tc>
          <w:tcPr>
            <w:tcW w:w="5456" w:type="dxa"/>
          </w:tcPr>
          <w:p w14:paraId="05D06B11" w14:textId="77777777" w:rsidR="005A7804" w:rsidRPr="001E64D9" w:rsidRDefault="005A7804"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0,4% ao dia sobre o valor mensal do contrato</w:t>
            </w:r>
          </w:p>
        </w:tc>
      </w:tr>
      <w:tr w:rsidR="005A7804" w:rsidRPr="001E64D9" w14:paraId="155205A4" w14:textId="77777777" w:rsidTr="0059516A">
        <w:tc>
          <w:tcPr>
            <w:tcW w:w="923" w:type="dxa"/>
          </w:tcPr>
          <w:p w14:paraId="774542FE" w14:textId="77777777" w:rsidR="005A7804" w:rsidRPr="001E64D9" w:rsidRDefault="005A7804"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3</w:t>
            </w:r>
          </w:p>
        </w:tc>
        <w:tc>
          <w:tcPr>
            <w:tcW w:w="5456" w:type="dxa"/>
          </w:tcPr>
          <w:p w14:paraId="372804EF" w14:textId="77777777" w:rsidR="005A7804" w:rsidRPr="001E64D9" w:rsidRDefault="005A7804"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0,8% ao dia sobre o valor mensal do contrato</w:t>
            </w:r>
          </w:p>
        </w:tc>
      </w:tr>
      <w:tr w:rsidR="005A7804" w:rsidRPr="001E64D9" w14:paraId="594A0132" w14:textId="77777777" w:rsidTr="0059516A">
        <w:tc>
          <w:tcPr>
            <w:tcW w:w="923" w:type="dxa"/>
          </w:tcPr>
          <w:p w14:paraId="06AF1CA1" w14:textId="77777777" w:rsidR="005A7804" w:rsidRPr="001E64D9" w:rsidRDefault="005A7804"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4</w:t>
            </w:r>
          </w:p>
        </w:tc>
        <w:tc>
          <w:tcPr>
            <w:tcW w:w="5456" w:type="dxa"/>
          </w:tcPr>
          <w:p w14:paraId="06E9FADF" w14:textId="77777777" w:rsidR="005A7804" w:rsidRPr="001E64D9" w:rsidRDefault="005A7804" w:rsidP="004947A6">
            <w:pPr>
              <w:autoSpaceDE w:val="0"/>
              <w:autoSpaceDN w:val="0"/>
              <w:adjustRightInd w:val="0"/>
              <w:spacing w:after="100" w:afterAutospacing="1" w:line="360" w:lineRule="auto"/>
              <w:rPr>
                <w:rFonts w:ascii="Arial" w:hAnsi="Arial" w:cs="Arial"/>
                <w:sz w:val="24"/>
                <w:szCs w:val="24"/>
              </w:rPr>
            </w:pPr>
            <w:r w:rsidRPr="001E64D9">
              <w:rPr>
                <w:rFonts w:ascii="Arial" w:hAnsi="Arial" w:cs="Arial"/>
                <w:sz w:val="24"/>
                <w:szCs w:val="24"/>
              </w:rPr>
              <w:t>1,6% ao dia sobre o valor mensal do contrato</w:t>
            </w:r>
          </w:p>
        </w:tc>
      </w:tr>
      <w:tr w:rsidR="005A7804" w:rsidRPr="001E64D9" w14:paraId="4B017342" w14:textId="77777777" w:rsidTr="0059516A">
        <w:tc>
          <w:tcPr>
            <w:tcW w:w="923" w:type="dxa"/>
          </w:tcPr>
          <w:p w14:paraId="071CC03F" w14:textId="77777777" w:rsidR="005A7804" w:rsidRPr="001E64D9" w:rsidRDefault="005A7804" w:rsidP="004947A6">
            <w:pP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5</w:t>
            </w:r>
          </w:p>
        </w:tc>
        <w:tc>
          <w:tcPr>
            <w:tcW w:w="5456" w:type="dxa"/>
          </w:tcPr>
          <w:p w14:paraId="7507E5A2" w14:textId="77777777" w:rsidR="005A7804" w:rsidRPr="001E64D9" w:rsidRDefault="005A7804" w:rsidP="004947A6">
            <w:pP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3,2% ao dia sobre o valor mensal do contrato</w:t>
            </w:r>
          </w:p>
        </w:tc>
      </w:tr>
    </w:tbl>
    <w:p w14:paraId="11AF8B1D" w14:textId="77777777" w:rsidR="005A7804" w:rsidRPr="001E64D9" w:rsidRDefault="005A7804"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6788CBD" w14:textId="6E410066" w:rsidR="005A7804" w:rsidRPr="001E64D9" w:rsidRDefault="001E64D9" w:rsidP="004947A6">
      <w:pPr>
        <w:autoSpaceDE w:val="0"/>
        <w:autoSpaceDN w:val="0"/>
        <w:adjustRightInd w:val="0"/>
        <w:spacing w:after="100" w:afterAutospacing="1" w:line="360" w:lineRule="auto"/>
        <w:rPr>
          <w:rFonts w:ascii="Arial" w:hAnsi="Arial" w:cs="Arial"/>
          <w:b/>
          <w:bCs/>
          <w:sz w:val="24"/>
          <w:szCs w:val="24"/>
        </w:rPr>
      </w:pPr>
      <w:r w:rsidRPr="001E64D9">
        <w:rPr>
          <w:rFonts w:ascii="Arial" w:hAnsi="Arial" w:cs="Arial"/>
          <w:b/>
          <w:bCs/>
          <w:sz w:val="24"/>
          <w:szCs w:val="24"/>
        </w:rPr>
        <w:t xml:space="preserve">                                                               </w:t>
      </w:r>
      <w:r w:rsidR="005A7804" w:rsidRPr="001E64D9">
        <w:rPr>
          <w:rFonts w:ascii="Arial" w:hAnsi="Arial" w:cs="Arial"/>
          <w:b/>
          <w:bCs/>
          <w:sz w:val="24"/>
          <w:szCs w:val="24"/>
        </w:rPr>
        <w:t>TABELA 2</w:t>
      </w:r>
    </w:p>
    <w:tbl>
      <w:tblPr>
        <w:tblStyle w:val="Tabelacomgrade"/>
        <w:tblW w:w="10201" w:type="dxa"/>
        <w:tblLayout w:type="fixed"/>
        <w:tblLook w:val="04A0" w:firstRow="1" w:lastRow="0" w:firstColumn="1" w:lastColumn="0" w:noHBand="0" w:noVBand="1"/>
      </w:tblPr>
      <w:tblGrid>
        <w:gridCol w:w="857"/>
        <w:gridCol w:w="7785"/>
        <w:gridCol w:w="1559"/>
      </w:tblGrid>
      <w:tr w:rsidR="001E64D9" w:rsidRPr="001E64D9" w14:paraId="409D2BAE" w14:textId="77777777" w:rsidTr="001E64D9">
        <w:tc>
          <w:tcPr>
            <w:tcW w:w="857" w:type="dxa"/>
          </w:tcPr>
          <w:p w14:paraId="25F62224" w14:textId="77777777"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p>
        </w:tc>
        <w:tc>
          <w:tcPr>
            <w:tcW w:w="7785" w:type="dxa"/>
          </w:tcPr>
          <w:p w14:paraId="6E887CAB" w14:textId="3EB73A1E"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INFRAÇÃO</w:t>
            </w:r>
          </w:p>
        </w:tc>
        <w:tc>
          <w:tcPr>
            <w:tcW w:w="1559" w:type="dxa"/>
          </w:tcPr>
          <w:p w14:paraId="052391CD" w14:textId="77777777"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p>
        </w:tc>
      </w:tr>
      <w:tr w:rsidR="001E64D9" w:rsidRPr="001E64D9" w14:paraId="79FD0ED4" w14:textId="77777777" w:rsidTr="001E64D9">
        <w:tc>
          <w:tcPr>
            <w:tcW w:w="857" w:type="dxa"/>
          </w:tcPr>
          <w:p w14:paraId="76767F52" w14:textId="77777777"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ITEM</w:t>
            </w:r>
          </w:p>
        </w:tc>
        <w:tc>
          <w:tcPr>
            <w:tcW w:w="7785" w:type="dxa"/>
          </w:tcPr>
          <w:p w14:paraId="3AFF5AA2" w14:textId="77777777"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DESCRIÇÃO</w:t>
            </w:r>
          </w:p>
        </w:tc>
        <w:tc>
          <w:tcPr>
            <w:tcW w:w="1559" w:type="dxa"/>
          </w:tcPr>
          <w:p w14:paraId="7144DDC7" w14:textId="77777777" w:rsidR="001E64D9" w:rsidRPr="001E64D9" w:rsidRDefault="001E64D9"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b/>
                <w:bCs/>
                <w:sz w:val="24"/>
                <w:szCs w:val="24"/>
              </w:rPr>
              <w:t>GRAU</w:t>
            </w:r>
          </w:p>
        </w:tc>
      </w:tr>
      <w:tr w:rsidR="001E64D9" w:rsidRPr="001E64D9" w14:paraId="3A1B9730" w14:textId="77777777" w:rsidTr="001E64D9">
        <w:tc>
          <w:tcPr>
            <w:tcW w:w="857" w:type="dxa"/>
          </w:tcPr>
          <w:p w14:paraId="7C2EDED0" w14:textId="77777777" w:rsidR="001E64D9" w:rsidRPr="001E64D9" w:rsidRDefault="001E64D9"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1</w:t>
            </w:r>
          </w:p>
        </w:tc>
        <w:tc>
          <w:tcPr>
            <w:tcW w:w="7785" w:type="dxa"/>
          </w:tcPr>
          <w:p w14:paraId="2D26BEE2" w14:textId="77777777" w:rsidR="001E64D9" w:rsidRPr="001E64D9" w:rsidRDefault="001E64D9"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Permitir situação que crie a possibilidade de causar dano físico, lesão corporal ou consequências letais, por ocorrência;</w:t>
            </w:r>
          </w:p>
        </w:tc>
        <w:tc>
          <w:tcPr>
            <w:tcW w:w="1559" w:type="dxa"/>
          </w:tcPr>
          <w:p w14:paraId="4275BE8A" w14:textId="77777777" w:rsidR="001E64D9" w:rsidRPr="001E64D9" w:rsidRDefault="001E64D9"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05</w:t>
            </w:r>
          </w:p>
        </w:tc>
      </w:tr>
    </w:tbl>
    <w:tbl>
      <w:tblPr>
        <w:tblStyle w:val="Tabelacomgrade"/>
        <w:tblW w:w="10201" w:type="dxa"/>
        <w:tblLook w:val="04A0" w:firstRow="1" w:lastRow="0" w:firstColumn="1" w:lastColumn="0" w:noHBand="0" w:noVBand="1"/>
      </w:tblPr>
      <w:tblGrid>
        <w:gridCol w:w="857"/>
        <w:gridCol w:w="7785"/>
        <w:gridCol w:w="1559"/>
      </w:tblGrid>
      <w:tr w:rsidR="005A7804" w:rsidRPr="001E64D9" w14:paraId="69D9E05E" w14:textId="77777777" w:rsidTr="001E64D9">
        <w:tc>
          <w:tcPr>
            <w:tcW w:w="857" w:type="dxa"/>
          </w:tcPr>
          <w:p w14:paraId="4F83EB39"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2</w:t>
            </w:r>
          </w:p>
        </w:tc>
        <w:tc>
          <w:tcPr>
            <w:tcW w:w="7785" w:type="dxa"/>
          </w:tcPr>
          <w:p w14:paraId="12E3BAEF" w14:textId="3ED574D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 xml:space="preserve">Suspender ou interromper, salvo motivo de força maior ou caso fortuito, os serviços </w:t>
            </w:r>
            <w:r w:rsidR="00997481" w:rsidRPr="001E64D9">
              <w:rPr>
                <w:rFonts w:ascii="Arial" w:hAnsi="Arial" w:cs="Arial"/>
                <w:sz w:val="24"/>
                <w:szCs w:val="24"/>
              </w:rPr>
              <w:t xml:space="preserve">ou fornecimentos </w:t>
            </w:r>
            <w:r w:rsidRPr="001E64D9">
              <w:rPr>
                <w:rFonts w:ascii="Arial" w:hAnsi="Arial" w:cs="Arial"/>
                <w:sz w:val="24"/>
                <w:szCs w:val="24"/>
              </w:rPr>
              <w:t>contratuais por dia e por unidade de atendimento;</w:t>
            </w:r>
          </w:p>
        </w:tc>
        <w:tc>
          <w:tcPr>
            <w:tcW w:w="1559" w:type="dxa"/>
          </w:tcPr>
          <w:p w14:paraId="45871267"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04</w:t>
            </w:r>
          </w:p>
        </w:tc>
      </w:tr>
      <w:tr w:rsidR="005A7804" w:rsidRPr="001E64D9" w14:paraId="29ECBDBC" w14:textId="77777777" w:rsidTr="001E64D9">
        <w:tc>
          <w:tcPr>
            <w:tcW w:w="857" w:type="dxa"/>
          </w:tcPr>
          <w:p w14:paraId="66816604"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3</w:t>
            </w:r>
          </w:p>
        </w:tc>
        <w:tc>
          <w:tcPr>
            <w:tcW w:w="7785" w:type="dxa"/>
          </w:tcPr>
          <w:p w14:paraId="0D338890" w14:textId="77777777" w:rsidR="005A7804" w:rsidRPr="001E64D9" w:rsidRDefault="005A7804" w:rsidP="004947A6">
            <w:pPr>
              <w:autoSpaceDE w:val="0"/>
              <w:autoSpaceDN w:val="0"/>
              <w:adjustRightInd w:val="0"/>
              <w:spacing w:line="360" w:lineRule="auto"/>
              <w:jc w:val="center"/>
              <w:rPr>
                <w:rFonts w:ascii="Arial" w:hAnsi="Arial" w:cs="Arial"/>
                <w:sz w:val="24"/>
                <w:szCs w:val="24"/>
              </w:rPr>
            </w:pPr>
            <w:r w:rsidRPr="001E64D9">
              <w:rPr>
                <w:rFonts w:ascii="Arial" w:hAnsi="Arial" w:cs="Arial"/>
                <w:sz w:val="24"/>
                <w:szCs w:val="24"/>
              </w:rPr>
              <w:t>Manter funcionário sem qualificação para executar os serviços</w:t>
            </w:r>
          </w:p>
          <w:p w14:paraId="0D0ABF60" w14:textId="77777777" w:rsidR="005A7804" w:rsidRPr="001E64D9" w:rsidRDefault="005A7804" w:rsidP="004947A6">
            <w:pPr>
              <w:autoSpaceDE w:val="0"/>
              <w:autoSpaceDN w:val="0"/>
              <w:adjustRightInd w:val="0"/>
              <w:spacing w:line="360" w:lineRule="auto"/>
              <w:jc w:val="center"/>
              <w:rPr>
                <w:rFonts w:ascii="Arial" w:hAnsi="Arial" w:cs="Arial"/>
                <w:sz w:val="24"/>
                <w:szCs w:val="24"/>
              </w:rPr>
            </w:pPr>
            <w:r w:rsidRPr="001E64D9">
              <w:rPr>
                <w:rFonts w:ascii="Arial" w:hAnsi="Arial" w:cs="Arial"/>
                <w:sz w:val="24"/>
                <w:szCs w:val="24"/>
              </w:rPr>
              <w:t>contratados, por empregado e por dia;</w:t>
            </w:r>
          </w:p>
        </w:tc>
        <w:tc>
          <w:tcPr>
            <w:tcW w:w="1559" w:type="dxa"/>
          </w:tcPr>
          <w:p w14:paraId="705C8F27"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03</w:t>
            </w:r>
          </w:p>
        </w:tc>
      </w:tr>
      <w:tr w:rsidR="005A7804" w:rsidRPr="001E64D9" w14:paraId="70CCC34D" w14:textId="77777777" w:rsidTr="001E64D9">
        <w:tc>
          <w:tcPr>
            <w:tcW w:w="857" w:type="dxa"/>
          </w:tcPr>
          <w:p w14:paraId="7A37A4CB"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4</w:t>
            </w:r>
          </w:p>
        </w:tc>
        <w:tc>
          <w:tcPr>
            <w:tcW w:w="7785" w:type="dxa"/>
          </w:tcPr>
          <w:p w14:paraId="43B9F53C" w14:textId="65E468EE"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Recusar–se a executar serviço</w:t>
            </w:r>
            <w:r w:rsidR="00997481" w:rsidRPr="001E64D9">
              <w:rPr>
                <w:rFonts w:ascii="Arial" w:hAnsi="Arial" w:cs="Arial"/>
                <w:sz w:val="24"/>
                <w:szCs w:val="24"/>
              </w:rPr>
              <w:t xml:space="preserve"> ou fornecer </w:t>
            </w:r>
            <w:ins w:id="55" w:author="FERNANDA ALBUQUERQUE DA SILVA OLIVA" w:date="2025-02-26T13:47:00Z" w16du:dateUtc="2025-02-26T16:47:00Z">
              <w:r w:rsidR="00997481" w:rsidRPr="001E64D9">
                <w:rPr>
                  <w:rFonts w:ascii="Arial" w:hAnsi="Arial" w:cs="Arial"/>
                  <w:sz w:val="24"/>
                  <w:szCs w:val="24"/>
                </w:rPr>
                <w:t xml:space="preserve">o </w:t>
              </w:r>
            </w:ins>
            <w:r w:rsidR="00997481" w:rsidRPr="001E64D9">
              <w:rPr>
                <w:rFonts w:ascii="Arial" w:hAnsi="Arial" w:cs="Arial"/>
                <w:sz w:val="24"/>
                <w:szCs w:val="24"/>
              </w:rPr>
              <w:t>bem</w:t>
            </w:r>
            <w:r w:rsidRPr="001E64D9">
              <w:rPr>
                <w:rFonts w:ascii="Arial" w:hAnsi="Arial" w:cs="Arial"/>
                <w:sz w:val="24"/>
                <w:szCs w:val="24"/>
              </w:rPr>
              <w:t xml:space="preserve"> determinado pela fiscalização, por serviço</w:t>
            </w:r>
            <w:del w:id="56" w:author="FERNANDA ALBUQUERQUE DA SILVA OLIVA" w:date="2025-02-26T13:47:00Z" w16du:dateUtc="2025-02-26T16:47:00Z">
              <w:r w:rsidR="00C131A5" w:rsidRPr="001E64D9">
                <w:rPr>
                  <w:rFonts w:ascii="Arial" w:hAnsi="Arial" w:cs="Arial"/>
                  <w:sz w:val="24"/>
                  <w:szCs w:val="24"/>
                </w:rPr>
                <w:delText>/</w:delText>
              </w:r>
            </w:del>
            <w:ins w:id="57" w:author="FERNANDA ALBUQUERQUE DA SILVA OLIVA" w:date="2025-02-26T13:47:00Z" w16du:dateUtc="2025-02-26T16:47:00Z">
              <w:r w:rsidR="00997481" w:rsidRPr="001E64D9">
                <w:rPr>
                  <w:rFonts w:ascii="Arial" w:hAnsi="Arial" w:cs="Arial"/>
                  <w:sz w:val="24"/>
                  <w:szCs w:val="24"/>
                </w:rPr>
                <w:t xml:space="preserve"> / </w:t>
              </w:r>
            </w:ins>
            <w:r w:rsidR="00997481" w:rsidRPr="001E64D9">
              <w:rPr>
                <w:rFonts w:ascii="Arial" w:hAnsi="Arial" w:cs="Arial"/>
                <w:sz w:val="24"/>
                <w:szCs w:val="24"/>
              </w:rPr>
              <w:t>bem</w:t>
            </w:r>
            <w:r w:rsidRPr="001E64D9">
              <w:rPr>
                <w:rFonts w:ascii="Arial" w:hAnsi="Arial" w:cs="Arial"/>
                <w:sz w:val="24"/>
                <w:szCs w:val="24"/>
              </w:rPr>
              <w:t xml:space="preserve"> e por dia;</w:t>
            </w:r>
          </w:p>
        </w:tc>
        <w:tc>
          <w:tcPr>
            <w:tcW w:w="1559" w:type="dxa"/>
          </w:tcPr>
          <w:p w14:paraId="5001D171"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02</w:t>
            </w:r>
          </w:p>
        </w:tc>
      </w:tr>
      <w:tr w:rsidR="005A7804" w:rsidRPr="001E64D9" w14:paraId="4D30BB65" w14:textId="77777777" w:rsidTr="001E64D9">
        <w:tc>
          <w:tcPr>
            <w:tcW w:w="10201" w:type="dxa"/>
            <w:gridSpan w:val="3"/>
          </w:tcPr>
          <w:p w14:paraId="7A6D4659" w14:textId="77777777" w:rsidR="005A7804" w:rsidRPr="001E64D9" w:rsidRDefault="005A7804" w:rsidP="004947A6">
            <w:pPr>
              <w:autoSpaceDE w:val="0"/>
              <w:autoSpaceDN w:val="0"/>
              <w:adjustRightInd w:val="0"/>
              <w:spacing w:after="100" w:afterAutospacing="1" w:line="360" w:lineRule="auto"/>
              <w:rPr>
                <w:rFonts w:ascii="Arial" w:hAnsi="Arial" w:cs="Arial"/>
                <w:b/>
                <w:bCs/>
                <w:sz w:val="24"/>
                <w:szCs w:val="24"/>
              </w:rPr>
            </w:pPr>
            <w:r w:rsidRPr="001E64D9">
              <w:rPr>
                <w:rFonts w:ascii="Arial" w:hAnsi="Arial" w:cs="Arial"/>
                <w:sz w:val="24"/>
                <w:szCs w:val="24"/>
              </w:rPr>
              <w:t>Para os itens a seguir, deixar de:</w:t>
            </w:r>
          </w:p>
        </w:tc>
      </w:tr>
      <w:tr w:rsidR="005A7804" w:rsidRPr="001E64D9" w14:paraId="4C7D8EBB" w14:textId="77777777" w:rsidTr="001E64D9">
        <w:tc>
          <w:tcPr>
            <w:tcW w:w="857" w:type="dxa"/>
          </w:tcPr>
          <w:p w14:paraId="6191DD4B"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5</w:t>
            </w:r>
          </w:p>
        </w:tc>
        <w:tc>
          <w:tcPr>
            <w:tcW w:w="7785" w:type="dxa"/>
          </w:tcPr>
          <w:p w14:paraId="33E36AA7" w14:textId="77777777" w:rsidR="005A7804" w:rsidRPr="001E64D9" w:rsidRDefault="005A7804"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sz w:val="24"/>
                <w:szCs w:val="24"/>
              </w:rPr>
              <w:t>Cumprir determinação formal ou instrução complementar do órgão fiscalizador, por ocorrência;</w:t>
            </w:r>
          </w:p>
        </w:tc>
        <w:tc>
          <w:tcPr>
            <w:tcW w:w="1559" w:type="dxa"/>
          </w:tcPr>
          <w:p w14:paraId="367F4B6E" w14:textId="59219129"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w:t>
            </w:r>
            <w:r w:rsidR="0059516A" w:rsidRPr="001E64D9">
              <w:rPr>
                <w:rFonts w:ascii="Arial" w:hAnsi="Arial" w:cs="Arial"/>
                <w:sz w:val="24"/>
                <w:szCs w:val="24"/>
              </w:rPr>
              <w:t>2</w:t>
            </w:r>
          </w:p>
        </w:tc>
      </w:tr>
      <w:tr w:rsidR="005A7804" w:rsidRPr="001E64D9" w14:paraId="38F5202C" w14:textId="77777777" w:rsidTr="001E64D9">
        <w:tc>
          <w:tcPr>
            <w:tcW w:w="857" w:type="dxa"/>
          </w:tcPr>
          <w:p w14:paraId="07D978A0"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6</w:t>
            </w:r>
          </w:p>
        </w:tc>
        <w:tc>
          <w:tcPr>
            <w:tcW w:w="7785" w:type="dxa"/>
          </w:tcPr>
          <w:p w14:paraId="3CF539B0" w14:textId="77777777" w:rsidR="005A7804" w:rsidRPr="001E64D9" w:rsidRDefault="005A7804"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sz w:val="24"/>
                <w:szCs w:val="24"/>
              </w:rPr>
              <w:t>Substituir empregado alocado que não atenda às necessidades do serviço, por funcionário e por dia;</w:t>
            </w:r>
          </w:p>
        </w:tc>
        <w:tc>
          <w:tcPr>
            <w:tcW w:w="1559" w:type="dxa"/>
          </w:tcPr>
          <w:p w14:paraId="26B2EB2F"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01</w:t>
            </w:r>
          </w:p>
        </w:tc>
      </w:tr>
      <w:tr w:rsidR="005A7804" w:rsidRPr="001E64D9" w14:paraId="57729BBA" w14:textId="77777777" w:rsidTr="001E64D9">
        <w:tc>
          <w:tcPr>
            <w:tcW w:w="857" w:type="dxa"/>
          </w:tcPr>
          <w:p w14:paraId="2EE0175F"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7</w:t>
            </w:r>
          </w:p>
        </w:tc>
        <w:tc>
          <w:tcPr>
            <w:tcW w:w="7785" w:type="dxa"/>
          </w:tcPr>
          <w:p w14:paraId="65ED53C1" w14:textId="77777777" w:rsidR="005A7804" w:rsidRPr="001E64D9" w:rsidRDefault="005A7804"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1559" w:type="dxa"/>
          </w:tcPr>
          <w:p w14:paraId="5CB2EE73"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03</w:t>
            </w:r>
          </w:p>
        </w:tc>
      </w:tr>
      <w:tr w:rsidR="005A7804" w:rsidRPr="001E64D9" w14:paraId="3ED9BD19" w14:textId="77777777" w:rsidTr="001E64D9">
        <w:tc>
          <w:tcPr>
            <w:tcW w:w="857" w:type="dxa"/>
          </w:tcPr>
          <w:p w14:paraId="62CD0243"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8</w:t>
            </w:r>
          </w:p>
        </w:tc>
        <w:tc>
          <w:tcPr>
            <w:tcW w:w="7785" w:type="dxa"/>
          </w:tcPr>
          <w:p w14:paraId="6DDCC06B" w14:textId="77777777" w:rsidR="005A7804" w:rsidRPr="001E64D9" w:rsidRDefault="005A7804" w:rsidP="004947A6">
            <w:pPr>
              <w:autoSpaceDE w:val="0"/>
              <w:autoSpaceDN w:val="0"/>
              <w:adjustRightInd w:val="0"/>
              <w:spacing w:after="100" w:afterAutospacing="1" w:line="360" w:lineRule="auto"/>
              <w:jc w:val="center"/>
              <w:rPr>
                <w:rFonts w:ascii="Arial" w:hAnsi="Arial" w:cs="Arial"/>
                <w:b/>
                <w:bCs/>
                <w:sz w:val="24"/>
                <w:szCs w:val="24"/>
              </w:rPr>
            </w:pPr>
            <w:r w:rsidRPr="001E64D9">
              <w:rPr>
                <w:rFonts w:ascii="Arial" w:hAnsi="Arial" w:cs="Arial"/>
                <w:sz w:val="24"/>
                <w:szCs w:val="24"/>
              </w:rPr>
              <w:t>Indicar e manter durante a execução do contrato os prepostos previstos no Contrato;</w:t>
            </w:r>
          </w:p>
        </w:tc>
        <w:tc>
          <w:tcPr>
            <w:tcW w:w="1559" w:type="dxa"/>
          </w:tcPr>
          <w:p w14:paraId="48CEC148" w14:textId="77777777" w:rsidR="005A7804" w:rsidRPr="001E64D9" w:rsidRDefault="005A7804" w:rsidP="004947A6">
            <w:pPr>
              <w:autoSpaceDE w:val="0"/>
              <w:autoSpaceDN w:val="0"/>
              <w:adjustRightInd w:val="0"/>
              <w:spacing w:after="100" w:afterAutospacing="1" w:line="360" w:lineRule="auto"/>
              <w:jc w:val="center"/>
              <w:rPr>
                <w:rFonts w:ascii="Arial" w:hAnsi="Arial" w:cs="Arial"/>
                <w:sz w:val="24"/>
                <w:szCs w:val="24"/>
              </w:rPr>
            </w:pPr>
            <w:r w:rsidRPr="001E64D9">
              <w:rPr>
                <w:rFonts w:ascii="Arial" w:hAnsi="Arial" w:cs="Arial"/>
                <w:sz w:val="24"/>
                <w:szCs w:val="24"/>
              </w:rPr>
              <w:t>01</w:t>
            </w:r>
          </w:p>
        </w:tc>
      </w:tr>
    </w:tbl>
    <w:p w14:paraId="42384F09" w14:textId="77777777" w:rsidR="005A7804" w:rsidRPr="001E64D9" w:rsidRDefault="005A7804"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53CD5C7" w14:textId="20185224" w:rsidR="005A7804" w:rsidRPr="001E64D9" w:rsidRDefault="00AA19F3"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1E64D9">
        <w:rPr>
          <w:rFonts w:ascii="Arial" w:eastAsia="Times New Roman" w:hAnsi="Arial" w:cs="Arial"/>
          <w:b/>
          <w:bCs/>
          <w:color w:val="000000"/>
          <w:sz w:val="24"/>
          <w:szCs w:val="24"/>
        </w:rPr>
        <w:t>Parágrafo Terceiro</w:t>
      </w:r>
      <w:r w:rsidR="005A7804" w:rsidRPr="001E64D9">
        <w:rPr>
          <w:rFonts w:ascii="Arial" w:eastAsia="Times New Roman" w:hAnsi="Arial" w:cs="Arial"/>
          <w:color w:val="000000"/>
          <w:sz w:val="24"/>
          <w:szCs w:val="24"/>
        </w:rPr>
        <w:t xml:space="preserve"> – As sanções previstas nas alíneas “a”, “b”, e “c” </w:t>
      </w:r>
      <w:r w:rsidRPr="001E64D9">
        <w:rPr>
          <w:rFonts w:ascii="Arial" w:eastAsia="Times New Roman" w:hAnsi="Arial" w:cs="Arial"/>
          <w:color w:val="000000"/>
          <w:sz w:val="24"/>
          <w:szCs w:val="24"/>
        </w:rPr>
        <w:t>do caput</w:t>
      </w:r>
      <w:r w:rsidR="005A7804" w:rsidRPr="001E64D9">
        <w:rPr>
          <w:rFonts w:ascii="Arial" w:eastAsia="Times New Roman" w:hAnsi="Arial" w:cs="Arial"/>
          <w:color w:val="000000"/>
          <w:sz w:val="24"/>
          <w:szCs w:val="24"/>
        </w:rPr>
        <w:t xml:space="preserve"> </w:t>
      </w:r>
      <w:r w:rsidR="000C6C8D" w:rsidRPr="001E64D9">
        <w:rPr>
          <w:rFonts w:ascii="Arial" w:eastAsia="Times New Roman" w:hAnsi="Arial" w:cs="Arial"/>
          <w:color w:val="000000"/>
          <w:sz w:val="24"/>
          <w:szCs w:val="24"/>
        </w:rPr>
        <w:t xml:space="preserve">desta Cláusula </w:t>
      </w:r>
      <w:r w:rsidR="005A7804" w:rsidRPr="001E64D9">
        <w:rPr>
          <w:rFonts w:ascii="Arial" w:eastAsia="Times New Roman" w:hAnsi="Arial" w:cs="Arial"/>
          <w:color w:val="000000"/>
          <w:sz w:val="24"/>
          <w:szCs w:val="24"/>
        </w:rPr>
        <w:t>somente serão aplicadas após o decurso do prazo para apresentação de defesa prévia do interessado no respectivo processo, no prazo de 1</w:t>
      </w:r>
      <w:r w:rsidR="0059516A" w:rsidRPr="001E64D9">
        <w:rPr>
          <w:rFonts w:ascii="Arial" w:eastAsia="Times New Roman" w:hAnsi="Arial" w:cs="Arial"/>
          <w:color w:val="000000"/>
          <w:sz w:val="24"/>
          <w:szCs w:val="24"/>
        </w:rPr>
        <w:t>0</w:t>
      </w:r>
      <w:r w:rsidR="005A7804" w:rsidRPr="001E64D9">
        <w:rPr>
          <w:rFonts w:ascii="Arial" w:eastAsia="Times New Roman" w:hAnsi="Arial" w:cs="Arial"/>
          <w:color w:val="000000"/>
          <w:sz w:val="24"/>
          <w:szCs w:val="24"/>
        </w:rPr>
        <w:t xml:space="preserve"> (</w:t>
      </w:r>
      <w:r w:rsidR="0059516A" w:rsidRPr="001E64D9">
        <w:rPr>
          <w:rFonts w:ascii="Arial" w:eastAsia="Times New Roman" w:hAnsi="Arial" w:cs="Arial"/>
          <w:color w:val="000000"/>
          <w:sz w:val="24"/>
          <w:szCs w:val="24"/>
        </w:rPr>
        <w:t>dez</w:t>
      </w:r>
      <w:r w:rsidR="005A7804" w:rsidRPr="001E64D9">
        <w:rPr>
          <w:rFonts w:ascii="Arial" w:eastAsia="Times New Roman" w:hAnsi="Arial" w:cs="Arial"/>
          <w:color w:val="000000"/>
          <w:sz w:val="24"/>
          <w:szCs w:val="24"/>
        </w:rPr>
        <w:t>) dias úteis</w:t>
      </w:r>
      <w:r w:rsidR="00CD671A" w:rsidRPr="001E64D9">
        <w:rPr>
          <w:rFonts w:ascii="Arial" w:eastAsia="Times New Roman" w:hAnsi="Arial" w:cs="Arial"/>
          <w:color w:val="000000"/>
          <w:sz w:val="24"/>
          <w:szCs w:val="24"/>
        </w:rPr>
        <w:t>.</w:t>
      </w:r>
    </w:p>
    <w:p w14:paraId="09E1EE0A" w14:textId="3CE2F82F" w:rsidR="005A7804" w:rsidRPr="001E64D9" w:rsidRDefault="00AA19F3"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Quarto</w:t>
      </w:r>
      <w:r w:rsidR="005A7804" w:rsidRPr="001E64D9">
        <w:rPr>
          <w:rFonts w:ascii="Arial" w:eastAsia="Times New Roman" w:hAnsi="Arial" w:cs="Arial"/>
          <w:color w:val="000000"/>
          <w:sz w:val="24"/>
          <w:szCs w:val="24"/>
        </w:rPr>
        <w:t xml:space="preserve"> – As sanções previstas nas alíneas “a” e “c” do </w:t>
      </w:r>
      <w:r w:rsidRPr="001E64D9">
        <w:rPr>
          <w:rFonts w:ascii="Arial" w:eastAsia="Times New Roman" w:hAnsi="Arial" w:cs="Arial"/>
          <w:color w:val="000000"/>
          <w:sz w:val="24"/>
          <w:szCs w:val="24"/>
        </w:rPr>
        <w:t>caput</w:t>
      </w:r>
      <w:r w:rsidR="005A7804" w:rsidRPr="001E64D9">
        <w:rPr>
          <w:rFonts w:ascii="Arial" w:eastAsia="Times New Roman" w:hAnsi="Arial" w:cs="Arial"/>
          <w:color w:val="000000"/>
          <w:sz w:val="24"/>
          <w:szCs w:val="24"/>
        </w:rPr>
        <w:t xml:space="preserve"> poderão ser aplicadas juntamente com aquela prevista na alínea “b”, e não excluem a possibilidade de </w:t>
      </w:r>
      <w:r w:rsidR="00F55EFC" w:rsidRPr="001E64D9">
        <w:rPr>
          <w:rFonts w:ascii="Arial" w:eastAsia="Times New Roman" w:hAnsi="Arial" w:cs="Arial"/>
          <w:color w:val="000000"/>
          <w:sz w:val="24"/>
          <w:szCs w:val="24"/>
        </w:rPr>
        <w:t>extinção</w:t>
      </w:r>
      <w:r w:rsidR="005A7804" w:rsidRPr="001E64D9">
        <w:rPr>
          <w:rFonts w:ascii="Arial" w:eastAsia="Times New Roman" w:hAnsi="Arial" w:cs="Arial"/>
          <w:color w:val="000000"/>
          <w:sz w:val="24"/>
          <w:szCs w:val="24"/>
        </w:rPr>
        <w:t xml:space="preserve"> unilateral do Contrato.</w:t>
      </w:r>
    </w:p>
    <w:p w14:paraId="2DD7D684" w14:textId="3DCBDF96" w:rsidR="007B6E1D" w:rsidRPr="001E64D9" w:rsidRDefault="007B6E1D"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Quinto –</w:t>
      </w:r>
      <w:r w:rsidRPr="001E64D9">
        <w:rPr>
          <w:rFonts w:ascii="Arial" w:eastAsia="Times New Roman" w:hAnsi="Arial" w:cs="Arial"/>
          <w:color w:val="000000"/>
          <w:sz w:val="24"/>
          <w:szCs w:val="24"/>
        </w:rPr>
        <w:t xml:space="preserve"> </w:t>
      </w:r>
      <w:bookmarkStart w:id="58" w:name="_Hlk167715496"/>
      <w:r w:rsidRPr="001E64D9">
        <w:rPr>
          <w:rFonts w:ascii="Arial" w:eastAsia="Times New Roman" w:hAnsi="Arial" w:cs="Arial"/>
          <w:color w:val="000000"/>
          <w:sz w:val="24"/>
          <w:szCs w:val="24"/>
        </w:rPr>
        <w:t>As multas deverão ser recolhidas no prazo de 03 (três) dias úteis, contados da ciência da aplicação da penalidade ou da publicação no Diário Oficial do Município do Rio de Janeiro – D.O. RIO do ato que as impuser.</w:t>
      </w:r>
    </w:p>
    <w:bookmarkEnd w:id="58"/>
    <w:p w14:paraId="195554C6" w14:textId="13440C9B" w:rsidR="00692661" w:rsidRPr="001E64D9" w:rsidRDefault="007B6E1D"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Parágrafo </w:t>
      </w:r>
      <w:r w:rsidR="009566E3" w:rsidRPr="001E64D9">
        <w:rPr>
          <w:rFonts w:ascii="Arial" w:eastAsia="Times New Roman" w:hAnsi="Arial" w:cs="Arial"/>
          <w:b/>
          <w:bCs/>
          <w:color w:val="000000"/>
          <w:sz w:val="24"/>
          <w:szCs w:val="24"/>
        </w:rPr>
        <w:t>Sexto -</w:t>
      </w:r>
      <w:r w:rsidR="00692661" w:rsidRPr="001E64D9">
        <w:rPr>
          <w:rFonts w:ascii="Arial" w:eastAsia="Times New Roman" w:hAnsi="Arial" w:cs="Arial"/>
          <w:b/>
          <w:bCs/>
          <w:color w:val="000000"/>
          <w:sz w:val="24"/>
          <w:szCs w:val="24"/>
        </w:rPr>
        <w:t xml:space="preserve"> </w:t>
      </w:r>
      <w:r w:rsidR="00692661" w:rsidRPr="001E64D9">
        <w:rPr>
          <w:rFonts w:ascii="Arial" w:eastAsia="Times New Roman" w:hAnsi="Arial" w:cs="Arial"/>
          <w:color w:val="000000"/>
          <w:sz w:val="24"/>
          <w:szCs w:val="24"/>
        </w:rPr>
        <w:t xml:space="preserve">O valor das multas vencidas e não pagas deverá ser compensado com as quantias devidas à CONTRATADA e/ou executada a garantia. </w:t>
      </w:r>
    </w:p>
    <w:p w14:paraId="79A1EE57" w14:textId="7871CB2C" w:rsidR="00692661" w:rsidRPr="00692661"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92661">
        <w:rPr>
          <w:rFonts w:ascii="Arial" w:eastAsia="Times New Roman" w:hAnsi="Arial" w:cs="Arial"/>
          <w:b/>
          <w:bCs/>
          <w:color w:val="000000"/>
          <w:sz w:val="24"/>
          <w:szCs w:val="24"/>
        </w:rPr>
        <w:t>Parágrafo S</w:t>
      </w:r>
      <w:r w:rsidRPr="001E64D9">
        <w:rPr>
          <w:rFonts w:ascii="Arial" w:eastAsia="Times New Roman" w:hAnsi="Arial" w:cs="Arial"/>
          <w:b/>
          <w:bCs/>
          <w:color w:val="000000"/>
          <w:sz w:val="24"/>
          <w:szCs w:val="24"/>
        </w:rPr>
        <w:t>étimo</w:t>
      </w:r>
      <w:r w:rsidRPr="00692661">
        <w:rPr>
          <w:rFonts w:ascii="Arial" w:eastAsia="Times New Roman" w:hAnsi="Arial" w:cs="Arial"/>
          <w:b/>
          <w:bCs/>
          <w:color w:val="000000"/>
          <w:sz w:val="24"/>
          <w:szCs w:val="24"/>
        </w:rPr>
        <w:t xml:space="preserve"> </w:t>
      </w:r>
      <w:r w:rsidRPr="00692661">
        <w:rPr>
          <w:rFonts w:ascii="Arial" w:eastAsia="Times New Roman" w:hAnsi="Arial" w:cs="Arial"/>
          <w:color w:val="000000"/>
          <w:sz w:val="24"/>
          <w:szCs w:val="24"/>
        </w:rPr>
        <w:t xml:space="preserve">- Quando do vencimento da penúltima e/ou da última fatura do contrato, o valor de eventual multa ainda pendente de recurso ou não vencida deverá ser retido das quantias devidas à CONTRATADA. </w:t>
      </w:r>
    </w:p>
    <w:p w14:paraId="54418B92" w14:textId="1338AB3C" w:rsidR="00692661" w:rsidRPr="00692661"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92661">
        <w:rPr>
          <w:rFonts w:ascii="Arial" w:eastAsia="Times New Roman" w:hAnsi="Arial" w:cs="Arial"/>
          <w:b/>
          <w:bCs/>
          <w:color w:val="000000"/>
          <w:sz w:val="24"/>
          <w:szCs w:val="24"/>
        </w:rPr>
        <w:t xml:space="preserve">Parágrafo </w:t>
      </w:r>
      <w:r w:rsidRPr="001E64D9">
        <w:rPr>
          <w:rFonts w:ascii="Arial" w:eastAsia="Times New Roman" w:hAnsi="Arial" w:cs="Arial"/>
          <w:b/>
          <w:bCs/>
          <w:color w:val="000000"/>
          <w:sz w:val="24"/>
          <w:szCs w:val="24"/>
        </w:rPr>
        <w:t>Oitavo</w:t>
      </w:r>
      <w:r w:rsidRPr="00692661">
        <w:rPr>
          <w:rFonts w:ascii="Arial" w:eastAsia="Times New Roman" w:hAnsi="Arial" w:cs="Arial"/>
          <w:b/>
          <w:bCs/>
          <w:color w:val="000000"/>
          <w:sz w:val="24"/>
          <w:szCs w:val="24"/>
        </w:rPr>
        <w:t xml:space="preserve"> </w:t>
      </w:r>
      <w:r w:rsidRPr="00692661">
        <w:rPr>
          <w:rFonts w:ascii="Arial" w:eastAsia="Times New Roman" w:hAnsi="Arial" w:cs="Arial"/>
          <w:color w:val="000000"/>
          <w:sz w:val="24"/>
          <w:szCs w:val="24"/>
        </w:rPr>
        <w:t xml:space="preserve">- Nos casos em que o valor da multa venha a ser descontado da </w:t>
      </w:r>
      <w:r w:rsidRPr="001E64D9">
        <w:rPr>
          <w:rFonts w:ascii="Arial" w:eastAsia="Times New Roman" w:hAnsi="Arial" w:cs="Arial"/>
          <w:color w:val="000000"/>
          <w:sz w:val="24"/>
          <w:szCs w:val="24"/>
        </w:rPr>
        <w:t>garantia</w:t>
      </w:r>
      <w:r w:rsidRPr="00692661">
        <w:rPr>
          <w:rFonts w:ascii="Arial" w:eastAsia="Times New Roman" w:hAnsi="Arial" w:cs="Arial"/>
          <w:color w:val="000000"/>
          <w:sz w:val="24"/>
          <w:szCs w:val="24"/>
        </w:rPr>
        <w:t xml:space="preserve">, o valor desta deverá ser recomposto em 48 (quarenta e oito) horas, sob pena de </w:t>
      </w:r>
      <w:r w:rsidRPr="001E64D9">
        <w:rPr>
          <w:rFonts w:ascii="Arial" w:eastAsia="Times New Roman" w:hAnsi="Arial" w:cs="Arial"/>
          <w:color w:val="000000"/>
          <w:sz w:val="24"/>
          <w:szCs w:val="24"/>
        </w:rPr>
        <w:t>extinção</w:t>
      </w:r>
      <w:r w:rsidRPr="00692661">
        <w:rPr>
          <w:rFonts w:ascii="Arial" w:eastAsia="Times New Roman" w:hAnsi="Arial" w:cs="Arial"/>
          <w:color w:val="000000"/>
          <w:sz w:val="24"/>
          <w:szCs w:val="24"/>
        </w:rPr>
        <w:t xml:space="preserve"> administrativa do Contrato. </w:t>
      </w:r>
    </w:p>
    <w:p w14:paraId="71944590" w14:textId="3C0AFF40" w:rsidR="00692661" w:rsidRPr="00692661"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92661">
        <w:rPr>
          <w:rFonts w:ascii="Arial" w:eastAsia="Times New Roman" w:hAnsi="Arial" w:cs="Arial"/>
          <w:b/>
          <w:bCs/>
          <w:color w:val="000000"/>
          <w:sz w:val="24"/>
          <w:szCs w:val="24"/>
        </w:rPr>
        <w:t xml:space="preserve">Parágrafo </w:t>
      </w:r>
      <w:r w:rsidRPr="001E64D9">
        <w:rPr>
          <w:rFonts w:ascii="Arial" w:eastAsia="Times New Roman" w:hAnsi="Arial" w:cs="Arial"/>
          <w:b/>
          <w:bCs/>
          <w:color w:val="000000"/>
          <w:sz w:val="24"/>
          <w:szCs w:val="24"/>
        </w:rPr>
        <w:t>Nono</w:t>
      </w:r>
      <w:r w:rsidRPr="00692661">
        <w:rPr>
          <w:rFonts w:ascii="Arial" w:eastAsia="Times New Roman" w:hAnsi="Arial" w:cs="Arial"/>
          <w:b/>
          <w:bCs/>
          <w:color w:val="000000"/>
          <w:sz w:val="24"/>
          <w:szCs w:val="24"/>
        </w:rPr>
        <w:t xml:space="preserve"> </w:t>
      </w:r>
      <w:r w:rsidRPr="00692661">
        <w:rPr>
          <w:rFonts w:ascii="Arial" w:eastAsia="Times New Roman" w:hAnsi="Arial" w:cs="Arial"/>
          <w:color w:val="000000"/>
          <w:sz w:val="24"/>
          <w:szCs w:val="24"/>
        </w:rPr>
        <w:t xml:space="preserve">- As multas eventualmente aplicadas com base na alínea “b” do caput desta Cláusula não possuem caráter compensatório, e, assim, o pagamento delas não </w:t>
      </w:r>
      <w:r w:rsidRPr="001E64D9">
        <w:rPr>
          <w:rFonts w:ascii="Arial" w:eastAsia="Times New Roman" w:hAnsi="Arial" w:cs="Arial"/>
          <w:color w:val="000000"/>
          <w:sz w:val="24"/>
          <w:szCs w:val="24"/>
        </w:rPr>
        <w:t>eximirá</w:t>
      </w:r>
      <w:r w:rsidRPr="00692661">
        <w:rPr>
          <w:rFonts w:ascii="Arial" w:eastAsia="Times New Roman" w:hAnsi="Arial" w:cs="Arial"/>
          <w:color w:val="000000"/>
          <w:sz w:val="24"/>
          <w:szCs w:val="24"/>
        </w:rPr>
        <w:t xml:space="preserve"> a CONTRATADA de responsabilidade pelas perdas e danos decorrentes das </w:t>
      </w:r>
      <w:r w:rsidRPr="001E64D9">
        <w:rPr>
          <w:rFonts w:ascii="Arial" w:eastAsia="Times New Roman" w:hAnsi="Arial" w:cs="Arial"/>
          <w:color w:val="000000"/>
          <w:sz w:val="24"/>
          <w:szCs w:val="24"/>
        </w:rPr>
        <w:t>infrações</w:t>
      </w:r>
      <w:r w:rsidRPr="00692661">
        <w:rPr>
          <w:rFonts w:ascii="Arial" w:eastAsia="Times New Roman" w:hAnsi="Arial" w:cs="Arial"/>
          <w:color w:val="000000"/>
          <w:sz w:val="24"/>
          <w:szCs w:val="24"/>
        </w:rPr>
        <w:t xml:space="preserve"> cometidas. </w:t>
      </w:r>
    </w:p>
    <w:p w14:paraId="603DAA3C" w14:textId="6221426C" w:rsidR="00692661" w:rsidRPr="00692661"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92661">
        <w:rPr>
          <w:rFonts w:ascii="Arial" w:eastAsia="Times New Roman" w:hAnsi="Arial" w:cs="Arial"/>
          <w:b/>
          <w:bCs/>
          <w:color w:val="000000"/>
          <w:sz w:val="24"/>
          <w:szCs w:val="24"/>
        </w:rPr>
        <w:t xml:space="preserve">Parágrafo </w:t>
      </w:r>
      <w:r w:rsidRPr="001E64D9">
        <w:rPr>
          <w:rFonts w:ascii="Arial" w:eastAsia="Times New Roman" w:hAnsi="Arial" w:cs="Arial"/>
          <w:b/>
          <w:bCs/>
          <w:color w:val="000000"/>
          <w:sz w:val="24"/>
          <w:szCs w:val="24"/>
        </w:rPr>
        <w:t>Décimo</w:t>
      </w:r>
      <w:r w:rsidRPr="00692661">
        <w:rPr>
          <w:rFonts w:ascii="Arial" w:eastAsia="Times New Roman" w:hAnsi="Arial" w:cs="Arial"/>
          <w:b/>
          <w:bCs/>
          <w:color w:val="000000"/>
          <w:sz w:val="24"/>
          <w:szCs w:val="24"/>
        </w:rPr>
        <w:t xml:space="preserve"> </w:t>
      </w:r>
      <w:r w:rsidRPr="00692661">
        <w:rPr>
          <w:rFonts w:ascii="Arial" w:eastAsia="Times New Roman" w:hAnsi="Arial" w:cs="Arial"/>
          <w:color w:val="000000"/>
          <w:sz w:val="24"/>
          <w:szCs w:val="24"/>
        </w:rPr>
        <w:t>- A aplicação das sanções estabelecidas nas alíneas “a”, “b” e “c” do caput desta Cláusula é da competência do</w:t>
      </w:r>
      <w:r w:rsidR="00531B5B" w:rsidRPr="001E64D9">
        <w:rPr>
          <w:rFonts w:ascii="Arial" w:eastAsia="Times New Roman" w:hAnsi="Arial" w:cs="Arial"/>
          <w:color w:val="000000"/>
          <w:sz w:val="24"/>
          <w:szCs w:val="24"/>
        </w:rPr>
        <w:t>(a) Diretor(a)-Presidente da MultiRio</w:t>
      </w:r>
      <w:r w:rsidRPr="00692661">
        <w:rPr>
          <w:rFonts w:ascii="Arial" w:eastAsia="Times New Roman" w:hAnsi="Arial" w:cs="Arial"/>
          <w:color w:val="000000"/>
          <w:sz w:val="24"/>
          <w:szCs w:val="24"/>
        </w:rPr>
        <w:t xml:space="preserve">. </w:t>
      </w:r>
    </w:p>
    <w:p w14:paraId="38B8A2A1" w14:textId="05F1A172" w:rsidR="00692661" w:rsidRPr="00692661"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92661">
        <w:rPr>
          <w:rFonts w:ascii="Arial" w:eastAsia="Times New Roman" w:hAnsi="Arial" w:cs="Arial"/>
          <w:b/>
          <w:bCs/>
          <w:color w:val="000000"/>
          <w:sz w:val="24"/>
          <w:szCs w:val="24"/>
        </w:rPr>
        <w:t>Parágrafo Décimo</w:t>
      </w:r>
      <w:r w:rsidRPr="001E64D9">
        <w:rPr>
          <w:rFonts w:ascii="Arial" w:eastAsia="Times New Roman" w:hAnsi="Arial" w:cs="Arial"/>
          <w:b/>
          <w:bCs/>
          <w:color w:val="000000"/>
          <w:sz w:val="24"/>
          <w:szCs w:val="24"/>
        </w:rPr>
        <w:t xml:space="preserve"> Primeiro</w:t>
      </w:r>
      <w:r w:rsidRPr="00692661">
        <w:rPr>
          <w:rFonts w:ascii="Arial" w:eastAsia="Times New Roman" w:hAnsi="Arial" w:cs="Arial"/>
          <w:b/>
          <w:bCs/>
          <w:color w:val="000000"/>
          <w:sz w:val="24"/>
          <w:szCs w:val="24"/>
        </w:rPr>
        <w:t xml:space="preserve"> </w:t>
      </w:r>
      <w:r w:rsidRPr="00692661">
        <w:rPr>
          <w:rFonts w:ascii="Arial" w:eastAsia="Times New Roman" w:hAnsi="Arial" w:cs="Arial"/>
          <w:color w:val="000000"/>
          <w:sz w:val="24"/>
          <w:szCs w:val="24"/>
        </w:rPr>
        <w:t xml:space="preserve">- A aplicação das sanções previstas nesta cláusula não exclui, em hipótese alguma, a obrigação de reparação integral do dano causado à Administração </w:t>
      </w:r>
      <w:r w:rsidRPr="001E64D9">
        <w:rPr>
          <w:rFonts w:ascii="Arial" w:eastAsia="Times New Roman" w:hAnsi="Arial" w:cs="Arial"/>
          <w:color w:val="000000"/>
          <w:sz w:val="24"/>
          <w:szCs w:val="24"/>
        </w:rPr>
        <w:t>Pública</w:t>
      </w:r>
      <w:r w:rsidRPr="00692661">
        <w:rPr>
          <w:rFonts w:ascii="Arial" w:eastAsia="Times New Roman" w:hAnsi="Arial" w:cs="Arial"/>
          <w:color w:val="000000"/>
          <w:sz w:val="24"/>
          <w:szCs w:val="24"/>
        </w:rPr>
        <w:t xml:space="preserve">. </w:t>
      </w:r>
    </w:p>
    <w:p w14:paraId="282690A3" w14:textId="263CB710" w:rsidR="00692661" w:rsidRPr="001E64D9" w:rsidRDefault="00692661"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 xml:space="preserve">Parágrafo Décimo Segundo </w:t>
      </w:r>
      <w:r w:rsidRPr="001E64D9">
        <w:rPr>
          <w:rFonts w:ascii="Arial" w:eastAsia="Times New Roman" w:hAnsi="Arial" w:cs="Arial"/>
          <w:color w:val="000000"/>
          <w:sz w:val="24"/>
          <w:szCs w:val="24"/>
        </w:rPr>
        <w:t xml:space="preserve">-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w:t>
      </w:r>
    </w:p>
    <w:p w14:paraId="000004E9" w14:textId="182A541F"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hAnsi="Arial" w:cs="Arial"/>
          <w:b/>
          <w:bCs/>
          <w:sz w:val="24"/>
          <w:szCs w:val="24"/>
        </w:rPr>
      </w:pPr>
      <w:r w:rsidRPr="001E64D9">
        <w:rPr>
          <w:rFonts w:ascii="Arial" w:hAnsi="Arial" w:cs="Arial"/>
          <w:b/>
          <w:bCs/>
          <w:sz w:val="24"/>
          <w:szCs w:val="24"/>
        </w:rPr>
        <w:t xml:space="preserve">CLÁUSULA DÉCIMA </w:t>
      </w:r>
      <w:r w:rsidR="005C0E34" w:rsidRPr="001E64D9">
        <w:rPr>
          <w:rFonts w:ascii="Arial" w:hAnsi="Arial" w:cs="Arial"/>
          <w:b/>
          <w:bCs/>
          <w:sz w:val="24"/>
          <w:szCs w:val="24"/>
        </w:rPr>
        <w:t>NONA</w:t>
      </w:r>
      <w:r w:rsidRPr="001E64D9">
        <w:rPr>
          <w:rFonts w:ascii="Arial" w:hAnsi="Arial" w:cs="Arial"/>
          <w:b/>
          <w:bCs/>
          <w:sz w:val="24"/>
          <w:szCs w:val="24"/>
        </w:rPr>
        <w:t xml:space="preserve"> – RECURSOS</w:t>
      </w:r>
    </w:p>
    <w:p w14:paraId="000004F0" w14:textId="55C3B43B" w:rsidR="00DB2069" w:rsidRPr="001E64D9" w:rsidRDefault="000B2118" w:rsidP="004947A6">
      <w:pPr>
        <w:widowControl w:val="0"/>
        <w:pBdr>
          <w:top w:val="nil"/>
          <w:left w:val="nil"/>
          <w:bottom w:val="nil"/>
          <w:right w:val="nil"/>
          <w:between w:val="nil"/>
        </w:pBdr>
        <w:spacing w:after="100" w:afterAutospacing="1" w:line="360" w:lineRule="auto"/>
        <w:jc w:val="both"/>
        <w:rPr>
          <w:rFonts w:ascii="Arial" w:hAnsi="Arial" w:cs="Arial"/>
          <w:sz w:val="24"/>
          <w:szCs w:val="24"/>
        </w:rPr>
      </w:pPr>
      <w:r w:rsidRPr="001E64D9">
        <w:rPr>
          <w:rFonts w:ascii="Arial" w:eastAsia="Times New Roman" w:hAnsi="Arial" w:cs="Arial"/>
          <w:color w:val="000000"/>
          <w:sz w:val="24"/>
          <w:szCs w:val="24"/>
        </w:rPr>
        <w:t xml:space="preserve">A CONTRATADA poderá apresentar, sempre sem efeito suspensivo, salvo se concedido excepcionalmente pela autoridade competente, recurso a ser interposto perante a autoridade superior, no prazo de 10 (dez) dias úteis contados da ciência da aplicação das penalidades contidas na Cláusula </w:t>
      </w:r>
      <w:r w:rsidR="002419CF" w:rsidRPr="001E64D9">
        <w:rPr>
          <w:rFonts w:ascii="Arial" w:eastAsia="Times New Roman" w:hAnsi="Arial" w:cs="Arial"/>
          <w:color w:val="000000"/>
          <w:sz w:val="24"/>
          <w:szCs w:val="24"/>
        </w:rPr>
        <w:t>anterior</w:t>
      </w:r>
      <w:del w:id="59" w:author="FERNANDA ALBUQUERQUE DA SILVA OLIVA" w:date="2025-02-26T13:47:00Z" w16du:dateUtc="2025-02-26T16:47:00Z">
        <w:r w:rsidR="00C131A5" w:rsidRPr="001E64D9">
          <w:rPr>
            <w:rFonts w:ascii="Arial" w:hAnsi="Arial" w:cs="Arial"/>
            <w:sz w:val="24"/>
            <w:szCs w:val="24"/>
          </w:rPr>
          <w:delText xml:space="preserve">; </w:delText>
        </w:r>
      </w:del>
      <w:ins w:id="60" w:author="FERNANDA ALBUQUERQUE DA SILVA OLIVA" w:date="2025-02-26T13:47:00Z" w16du:dateUtc="2025-02-26T16:47:00Z">
        <w:r w:rsidRPr="001E64D9">
          <w:rPr>
            <w:rFonts w:ascii="Arial" w:hAnsi="Arial" w:cs="Arial"/>
            <w:sz w:val="24"/>
            <w:szCs w:val="24"/>
          </w:rPr>
          <w:t>.</w:t>
        </w:r>
      </w:ins>
    </w:p>
    <w:p w14:paraId="12A75F19" w14:textId="7946F91C" w:rsidR="00151469" w:rsidRPr="001E64D9" w:rsidRDefault="00B0237C" w:rsidP="004947A6">
      <w:pPr>
        <w:pStyle w:val="Ttulo1"/>
        <w:spacing w:before="0" w:after="100" w:afterAutospacing="1" w:line="360" w:lineRule="auto"/>
        <w:rPr>
          <w:rFonts w:ascii="Arial" w:hAnsi="Arial" w:cs="Arial"/>
          <w:b w:val="0"/>
          <w:bCs/>
          <w:szCs w:val="24"/>
        </w:rPr>
      </w:pPr>
      <w:r w:rsidRPr="001E64D9">
        <w:rPr>
          <w:rFonts w:ascii="Arial" w:hAnsi="Arial" w:cs="Arial"/>
          <w:szCs w:val="24"/>
        </w:rPr>
        <w:t xml:space="preserve">CLÁUSULA </w:t>
      </w:r>
      <w:r w:rsidR="005C0E34" w:rsidRPr="001E64D9">
        <w:rPr>
          <w:rFonts w:ascii="Arial" w:hAnsi="Arial" w:cs="Arial"/>
          <w:szCs w:val="24"/>
        </w:rPr>
        <w:t>VIGÉSIMA</w:t>
      </w:r>
      <w:r w:rsidRPr="001E64D9">
        <w:rPr>
          <w:rFonts w:ascii="Arial" w:hAnsi="Arial" w:cs="Arial"/>
          <w:szCs w:val="24"/>
        </w:rPr>
        <w:t xml:space="preserve"> –</w:t>
      </w:r>
      <w:r w:rsidR="001F3CB7" w:rsidRPr="001E64D9">
        <w:rPr>
          <w:rFonts w:ascii="Arial" w:hAnsi="Arial" w:cs="Arial"/>
          <w:szCs w:val="24"/>
        </w:rPr>
        <w:t xml:space="preserve"> </w:t>
      </w:r>
      <w:r w:rsidR="00F43ECF" w:rsidRPr="001E64D9">
        <w:rPr>
          <w:rFonts w:ascii="Arial" w:hAnsi="Arial" w:cs="Arial"/>
          <w:color w:val="111111"/>
          <w:szCs w:val="24"/>
        </w:rPr>
        <w:t xml:space="preserve">EXTINÇÃO </w:t>
      </w:r>
      <w:r w:rsidR="000B2118" w:rsidRPr="001E64D9">
        <w:rPr>
          <w:rFonts w:ascii="Arial" w:hAnsi="Arial" w:cs="Arial"/>
          <w:color w:val="111111"/>
          <w:szCs w:val="24"/>
        </w:rPr>
        <w:t>DO CONTRATO</w:t>
      </w:r>
    </w:p>
    <w:p w14:paraId="750C41D0" w14:textId="67CE932C" w:rsidR="002419CF" w:rsidRPr="001E64D9" w:rsidRDefault="002419CF" w:rsidP="004947A6">
      <w:pPr>
        <w:autoSpaceDE w:val="0"/>
        <w:autoSpaceDN w:val="0"/>
        <w:adjustRightInd w:val="0"/>
        <w:spacing w:after="0" w:line="360" w:lineRule="auto"/>
        <w:jc w:val="both"/>
        <w:rPr>
          <w:rFonts w:ascii="Arial" w:eastAsia="Times New Roman" w:hAnsi="Arial" w:cs="Arial"/>
          <w:color w:val="000000"/>
          <w:sz w:val="24"/>
          <w:szCs w:val="24"/>
        </w:rPr>
      </w:pPr>
      <w:bookmarkStart w:id="61" w:name="_Hlk167716128"/>
      <w:r w:rsidRPr="001E64D9">
        <w:rPr>
          <w:rFonts w:ascii="Arial" w:hAnsi="Arial" w:cs="Arial"/>
          <w:color w:val="000000"/>
          <w:sz w:val="24"/>
          <w:szCs w:val="24"/>
        </w:rPr>
        <w:t xml:space="preserve">A </w:t>
      </w:r>
      <w:r w:rsidRPr="001E64D9">
        <w:rPr>
          <w:rFonts w:ascii="Arial" w:eastAsia="Times New Roman" w:hAnsi="Arial" w:cs="Arial"/>
          <w:color w:val="000000"/>
          <w:sz w:val="24"/>
          <w:szCs w:val="24"/>
        </w:rPr>
        <w:t>CONTRATANTE poderá extinguir administrativamente o Contrato, por ato unilateral, na ocorrência das hipóteses previstas no art. 529, do RGCAF</w:t>
      </w:r>
      <w:del w:id="62" w:author="FERNANDA ALBUQUERQUE DA SILVA OLIVA" w:date="2025-02-26T13:47:00Z" w16du:dateUtc="2025-02-26T16:47:00Z">
        <w:r w:rsidR="00C131A5" w:rsidRPr="001E64D9">
          <w:rPr>
            <w:rFonts w:ascii="Arial" w:hAnsi="Arial" w:cs="Arial"/>
            <w:color w:val="111111"/>
            <w:sz w:val="24"/>
            <w:szCs w:val="24"/>
          </w:rPr>
          <w:delText>,</w:delText>
        </w:r>
      </w:del>
      <w:r w:rsidRPr="001E64D9">
        <w:rPr>
          <w:rFonts w:ascii="Arial" w:eastAsia="Times New Roman" w:hAnsi="Arial" w:cs="Arial"/>
          <w:color w:val="000000"/>
          <w:sz w:val="24"/>
          <w:szCs w:val="24"/>
        </w:rPr>
        <w:t xml:space="preserve"> e no art. 110 e seguintes do Regulamento de Licitações e Contratos da MultiRio, mediante decisão fundamentada, assegurado o contraditório e a ampla defesa</w:t>
      </w:r>
      <w:ins w:id="63" w:author="FERNANDA ALBUQUERQUE DA SILVA OLIVA" w:date="2025-02-26T13:47:00Z" w16du:dateUtc="2025-02-26T16:47:00Z">
        <w:r w:rsidR="00B46C0A" w:rsidRPr="001E64D9">
          <w:rPr>
            <w:rFonts w:ascii="Arial" w:eastAsia="Times New Roman" w:hAnsi="Arial" w:cs="Arial"/>
            <w:color w:val="000000"/>
            <w:sz w:val="24"/>
            <w:szCs w:val="24"/>
          </w:rPr>
          <w:t>.</w:t>
        </w:r>
      </w:ins>
    </w:p>
    <w:p w14:paraId="228BA0BB" w14:textId="77777777" w:rsidR="002419CF" w:rsidRPr="001E64D9" w:rsidRDefault="002419CF" w:rsidP="004947A6">
      <w:pPr>
        <w:autoSpaceDE w:val="0"/>
        <w:autoSpaceDN w:val="0"/>
        <w:adjustRightInd w:val="0"/>
        <w:spacing w:after="0" w:line="240" w:lineRule="auto"/>
        <w:rPr>
          <w:rFonts w:ascii="Arial" w:eastAsia="Times New Roman" w:hAnsi="Arial" w:cs="Arial"/>
          <w:color w:val="000000"/>
          <w:sz w:val="24"/>
          <w:szCs w:val="24"/>
        </w:rPr>
      </w:pPr>
    </w:p>
    <w:p w14:paraId="000004F4" w14:textId="6B4C5D4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538135"/>
          <w:sz w:val="24"/>
          <w:szCs w:val="24"/>
        </w:rPr>
      </w:pPr>
      <w:r w:rsidRPr="001E64D9">
        <w:rPr>
          <w:rFonts w:ascii="Arial" w:eastAsia="Times New Roman" w:hAnsi="Arial" w:cs="Arial"/>
          <w:b/>
          <w:color w:val="000000"/>
          <w:sz w:val="24"/>
          <w:szCs w:val="24"/>
        </w:rPr>
        <w:t>Parágrafo Primeiro</w:t>
      </w:r>
      <w:r w:rsidRPr="001E64D9">
        <w:rPr>
          <w:rFonts w:ascii="Arial" w:eastAsia="Times New Roman" w:hAnsi="Arial" w:cs="Arial"/>
          <w:color w:val="000000"/>
          <w:sz w:val="24"/>
          <w:szCs w:val="24"/>
        </w:rPr>
        <w:t xml:space="preserve"> – A</w:t>
      </w:r>
      <w:r w:rsidRPr="001E64D9">
        <w:rPr>
          <w:rFonts w:ascii="Arial" w:eastAsia="Times New Roman" w:hAnsi="Arial" w:cs="Arial"/>
          <w:color w:val="111111"/>
          <w:sz w:val="24"/>
          <w:szCs w:val="24"/>
        </w:rPr>
        <w:t xml:space="preserve"> extinção o</w:t>
      </w:r>
      <w:r w:rsidRPr="001E64D9">
        <w:rPr>
          <w:rFonts w:ascii="Arial" w:eastAsia="Times New Roman" w:hAnsi="Arial" w:cs="Arial"/>
          <w:color w:val="000000"/>
          <w:sz w:val="24"/>
          <w:szCs w:val="24"/>
        </w:rPr>
        <w:t>perará seus efeitos a partir da publicação do ato administrativo</w:t>
      </w:r>
      <w:r w:rsidRPr="001E64D9">
        <w:rPr>
          <w:rFonts w:ascii="Arial" w:eastAsia="Arial" w:hAnsi="Arial" w:cs="Arial"/>
          <w:color w:val="000000"/>
          <w:sz w:val="24"/>
          <w:szCs w:val="24"/>
        </w:rPr>
        <w:t xml:space="preserve"> </w:t>
      </w:r>
      <w:r w:rsidRPr="001E64D9">
        <w:rPr>
          <w:rFonts w:ascii="Arial" w:eastAsia="Times New Roman" w:hAnsi="Arial" w:cs="Arial"/>
          <w:color w:val="000000"/>
          <w:sz w:val="24"/>
          <w:szCs w:val="24"/>
        </w:rPr>
        <w:t>no Diário Oficial do Município do Rio de Janeiro – D.O. RIO</w:t>
      </w:r>
      <w:r w:rsidR="00997481" w:rsidRPr="001E64D9">
        <w:rPr>
          <w:rFonts w:ascii="Arial" w:eastAsia="Times New Roman" w:hAnsi="Arial" w:cs="Arial"/>
          <w:sz w:val="24"/>
          <w:szCs w:val="24"/>
        </w:rPr>
        <w:t>.</w:t>
      </w:r>
    </w:p>
    <w:p w14:paraId="000004F6" w14:textId="6CFF2044"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Segundo</w:t>
      </w:r>
      <w:r w:rsidRPr="001E64D9">
        <w:rPr>
          <w:rFonts w:ascii="Arial" w:eastAsia="Times New Roman" w:hAnsi="Arial" w:cs="Arial"/>
          <w:color w:val="000000"/>
          <w:sz w:val="24"/>
          <w:szCs w:val="24"/>
        </w:rPr>
        <w:t xml:space="preserve"> – </w:t>
      </w:r>
      <w:r w:rsidR="00151469" w:rsidRPr="001E64D9">
        <w:rPr>
          <w:rFonts w:ascii="Arial" w:eastAsia="Times New Roman" w:hAnsi="Arial" w:cs="Arial"/>
          <w:color w:val="111111"/>
          <w:sz w:val="24"/>
          <w:szCs w:val="24"/>
        </w:rPr>
        <w:t>Rescindido ou e</w:t>
      </w:r>
      <w:r w:rsidRPr="001E64D9">
        <w:rPr>
          <w:rFonts w:ascii="Arial" w:eastAsia="Times New Roman" w:hAnsi="Arial" w:cs="Arial"/>
          <w:color w:val="111111"/>
          <w:sz w:val="24"/>
          <w:szCs w:val="24"/>
        </w:rPr>
        <w:t xml:space="preserve">xtinto </w:t>
      </w:r>
      <w:r w:rsidRPr="001E64D9">
        <w:rPr>
          <w:rFonts w:ascii="Arial" w:eastAsia="Times New Roman" w:hAnsi="Arial" w:cs="Arial"/>
          <w:color w:val="000000"/>
          <w:sz w:val="24"/>
          <w:szCs w:val="24"/>
        </w:rPr>
        <w:t>o Contrato, a CONTRATANTE assumirá imediatamente o seu objeto no local e no estado em que a sua execução se encontrar.</w:t>
      </w:r>
    </w:p>
    <w:p w14:paraId="000004F8" w14:textId="5F6377DA"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Terceiro</w:t>
      </w:r>
      <w:r w:rsidRPr="001E64D9">
        <w:rPr>
          <w:rFonts w:ascii="Arial" w:eastAsia="Times New Roman" w:hAnsi="Arial" w:cs="Arial"/>
          <w:color w:val="000000"/>
          <w:sz w:val="24"/>
          <w:szCs w:val="24"/>
        </w:rPr>
        <w:t xml:space="preserve"> – Na hipótese de</w:t>
      </w:r>
      <w:r w:rsidRPr="001E64D9">
        <w:rPr>
          <w:rFonts w:ascii="Arial" w:eastAsia="Times New Roman" w:hAnsi="Arial" w:cs="Arial"/>
          <w:color w:val="111111"/>
          <w:sz w:val="24"/>
          <w:szCs w:val="24"/>
        </w:rPr>
        <w:t xml:space="preserve"> </w:t>
      </w:r>
      <w:r w:rsidR="00857E65" w:rsidRPr="001E64D9">
        <w:rPr>
          <w:rFonts w:ascii="Arial" w:eastAsia="Times New Roman" w:hAnsi="Arial" w:cs="Arial"/>
          <w:color w:val="111111"/>
          <w:sz w:val="24"/>
          <w:szCs w:val="24"/>
        </w:rPr>
        <w:t>extinção</w:t>
      </w:r>
      <w:r w:rsidRPr="001E64D9">
        <w:rPr>
          <w:rFonts w:ascii="Arial" w:eastAsia="Times New Roman" w:hAnsi="Arial" w:cs="Arial"/>
          <w:color w:val="111111"/>
          <w:sz w:val="24"/>
          <w:szCs w:val="24"/>
        </w:rPr>
        <w:t xml:space="preserve"> por culpa da CONTRATADA, além das demais sanções cabíveis, ficará sujeita à multa</w:t>
      </w:r>
      <w:r w:rsidRPr="001E64D9">
        <w:rPr>
          <w:rFonts w:ascii="Arial" w:eastAsia="Times New Roman" w:hAnsi="Arial" w:cs="Arial"/>
          <w:b/>
          <w:color w:val="111111"/>
          <w:sz w:val="24"/>
          <w:szCs w:val="24"/>
        </w:rPr>
        <w:t xml:space="preserve"> </w:t>
      </w:r>
      <w:r w:rsidRPr="001E64D9">
        <w:rPr>
          <w:rFonts w:ascii="Arial" w:eastAsia="Times New Roman" w:hAnsi="Arial" w:cs="Arial"/>
          <w:color w:val="111111"/>
          <w:sz w:val="24"/>
          <w:szCs w:val="24"/>
        </w:rPr>
        <w:t>de até 20% (vinte por cento)</w:t>
      </w:r>
      <w:r w:rsidRPr="001E64D9">
        <w:rPr>
          <w:rFonts w:ascii="Arial" w:eastAsia="Times New Roman" w:hAnsi="Arial" w:cs="Arial"/>
          <w:color w:val="000000"/>
          <w:sz w:val="24"/>
          <w:szCs w:val="24"/>
        </w:rPr>
        <w:t xml:space="preserve"> calculada sobre </w:t>
      </w:r>
      <w:r w:rsidR="00857E65" w:rsidRPr="001E64D9">
        <w:rPr>
          <w:rFonts w:ascii="Arial" w:eastAsia="Times New Roman" w:hAnsi="Arial" w:cs="Arial"/>
          <w:color w:val="000000"/>
          <w:sz w:val="24"/>
          <w:szCs w:val="24"/>
        </w:rPr>
        <w:t xml:space="preserve">o saldo reajustado do Contrato, ou, </w:t>
      </w:r>
      <w:r w:rsidRPr="001E64D9">
        <w:rPr>
          <w:rFonts w:ascii="Arial" w:eastAsia="Times New Roman" w:hAnsi="Arial" w:cs="Arial"/>
          <w:sz w:val="24"/>
          <w:szCs w:val="24"/>
        </w:rPr>
        <w:t xml:space="preserve">ainda, sobre o </w:t>
      </w:r>
      <w:r w:rsidR="00857E65" w:rsidRPr="001E64D9">
        <w:rPr>
          <w:rFonts w:ascii="Arial" w:eastAsia="Times New Roman" w:hAnsi="Arial" w:cs="Arial"/>
          <w:sz w:val="24"/>
          <w:szCs w:val="24"/>
        </w:rPr>
        <w:t xml:space="preserve">valor do Contrato, conforme o </w:t>
      </w:r>
      <w:r w:rsidR="00892E58" w:rsidRPr="001E64D9">
        <w:rPr>
          <w:rFonts w:ascii="Arial" w:eastAsia="Times New Roman" w:hAnsi="Arial" w:cs="Arial"/>
          <w:sz w:val="24"/>
          <w:szCs w:val="24"/>
        </w:rPr>
        <w:t>caso.</w:t>
      </w:r>
    </w:p>
    <w:p w14:paraId="000004FA"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Quarto</w:t>
      </w:r>
      <w:r w:rsidRPr="001E64D9">
        <w:rPr>
          <w:rFonts w:ascii="Arial" w:eastAsia="Times New Roman" w:hAnsi="Arial" w:cs="Arial"/>
          <w:color w:val="000000"/>
          <w:sz w:val="24"/>
          <w:szCs w:val="24"/>
        </w:rPr>
        <w:t xml:space="preserve"> – A multa referida no parágrafo anterior não tem caráter compensatório e será descontada do valor da garantia. Se a garantia for insuficiente, o débito remanescente, inclusive o decorrente de penalidades anteriormente aplicadas, poderá ser compensado com eventuais créditos devidos pelo CONTRATANTE.</w:t>
      </w:r>
    </w:p>
    <w:p w14:paraId="000004FC" w14:textId="692E7D74"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sidRPr="001E64D9">
        <w:rPr>
          <w:rFonts w:ascii="Arial" w:eastAsia="Times New Roman" w:hAnsi="Arial" w:cs="Arial"/>
          <w:b/>
          <w:color w:val="000000"/>
          <w:sz w:val="24"/>
          <w:szCs w:val="24"/>
        </w:rPr>
        <w:t>Parágrafo Quinto</w:t>
      </w:r>
      <w:r w:rsidRPr="001E64D9">
        <w:rPr>
          <w:rFonts w:ascii="Arial" w:eastAsia="Times New Roman" w:hAnsi="Arial" w:cs="Arial"/>
          <w:color w:val="000000"/>
          <w:sz w:val="24"/>
          <w:szCs w:val="24"/>
        </w:rPr>
        <w:t xml:space="preserve"> – Nos casos de </w:t>
      </w:r>
      <w:r w:rsidRPr="001E64D9">
        <w:rPr>
          <w:rFonts w:ascii="Arial" w:eastAsia="Times New Roman" w:hAnsi="Arial" w:cs="Arial"/>
          <w:color w:val="111111"/>
          <w:sz w:val="24"/>
          <w:szCs w:val="24"/>
        </w:rPr>
        <w:t>extinção</w:t>
      </w:r>
      <w:r w:rsidRPr="001E64D9">
        <w:rPr>
          <w:rFonts w:ascii="Arial" w:eastAsia="Times New Roman" w:hAnsi="Arial" w:cs="Arial"/>
          <w:b/>
          <w:color w:val="111111"/>
          <w:sz w:val="24"/>
          <w:szCs w:val="24"/>
        </w:rPr>
        <w:t xml:space="preserve"> </w:t>
      </w:r>
      <w:r w:rsidR="006E4FAA" w:rsidRPr="001E64D9">
        <w:rPr>
          <w:rFonts w:ascii="Arial" w:eastAsia="Times New Roman" w:hAnsi="Arial" w:cs="Arial"/>
          <w:color w:val="111111"/>
          <w:sz w:val="24"/>
          <w:szCs w:val="24"/>
        </w:rPr>
        <w:t>com culpa exclusiva da CONTRATANTE</w:t>
      </w:r>
      <w:r w:rsidRPr="001E64D9">
        <w:rPr>
          <w:rFonts w:ascii="Arial" w:eastAsia="Times New Roman" w:hAnsi="Arial" w:cs="Arial"/>
          <w:color w:val="111111"/>
          <w:sz w:val="24"/>
          <w:szCs w:val="24"/>
        </w:rPr>
        <w:t xml:space="preserve">, </w:t>
      </w:r>
      <w:r w:rsidR="006E4FAA" w:rsidRPr="001E64D9">
        <w:rPr>
          <w:rFonts w:ascii="Arial" w:eastAsia="Times New Roman" w:hAnsi="Arial" w:cs="Arial"/>
          <w:color w:val="111111"/>
          <w:sz w:val="24"/>
          <w:szCs w:val="24"/>
        </w:rPr>
        <w:t>deverão ser promovidos</w:t>
      </w:r>
      <w:r w:rsidR="00091F30" w:rsidRPr="001E64D9">
        <w:rPr>
          <w:rFonts w:ascii="Arial" w:eastAsia="Times New Roman" w:hAnsi="Arial" w:cs="Arial"/>
          <w:color w:val="111111"/>
          <w:sz w:val="24"/>
          <w:szCs w:val="24"/>
        </w:rPr>
        <w:t>:</w:t>
      </w:r>
      <w:r w:rsidRPr="001E64D9">
        <w:rPr>
          <w:rFonts w:ascii="Arial" w:eastAsia="Times New Roman" w:hAnsi="Arial" w:cs="Arial"/>
          <w:color w:val="111111"/>
          <w:sz w:val="24"/>
          <w:szCs w:val="24"/>
        </w:rPr>
        <w:t xml:space="preserve"> </w:t>
      </w:r>
    </w:p>
    <w:p w14:paraId="000004FD" w14:textId="77777777" w:rsidR="00DB2069" w:rsidRPr="001E64D9" w:rsidRDefault="00B0237C" w:rsidP="004947A6">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a devolução da garantia;</w:t>
      </w:r>
    </w:p>
    <w:p w14:paraId="000004FE" w14:textId="48E9C609" w:rsidR="00DB2069" w:rsidRPr="001E64D9" w:rsidRDefault="00B0237C" w:rsidP="004947A6">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os pagamentos devidos pela execução do Contrato até a data da </w:t>
      </w:r>
      <w:r w:rsidR="00F55EFC" w:rsidRPr="001E64D9">
        <w:rPr>
          <w:rFonts w:ascii="Arial" w:eastAsia="Times New Roman" w:hAnsi="Arial" w:cs="Arial"/>
          <w:color w:val="111111"/>
          <w:sz w:val="24"/>
          <w:szCs w:val="24"/>
        </w:rPr>
        <w:t>extinção</w:t>
      </w:r>
      <w:r w:rsidRPr="001E64D9">
        <w:rPr>
          <w:rFonts w:ascii="Arial" w:eastAsia="Times New Roman" w:hAnsi="Arial" w:cs="Arial"/>
          <w:color w:val="000000"/>
          <w:sz w:val="24"/>
          <w:szCs w:val="24"/>
        </w:rPr>
        <w:t>;</w:t>
      </w:r>
    </w:p>
    <w:p w14:paraId="000004FF" w14:textId="77777777" w:rsidR="00DB2069" w:rsidRPr="001E64D9" w:rsidRDefault="00B0237C" w:rsidP="004947A6">
      <w:pPr>
        <w:widowControl w:val="0"/>
        <w:numPr>
          <w:ilvl w:val="0"/>
          <w:numId w:val="7"/>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o pagamento do custo de desmobilização, caso haja;</w:t>
      </w:r>
    </w:p>
    <w:p w14:paraId="00000500" w14:textId="77777777" w:rsidR="00DB2069" w:rsidRPr="001E64D9" w:rsidRDefault="00B0237C" w:rsidP="004947A6">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o ressarcimento dos prejuízos comprovadamente sofridos.</w:t>
      </w:r>
    </w:p>
    <w:p w14:paraId="00000502" w14:textId="187243B8"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Sexto</w:t>
      </w:r>
      <w:r w:rsidRPr="001E64D9">
        <w:rPr>
          <w:rFonts w:ascii="Arial" w:eastAsia="Times New Roman" w:hAnsi="Arial" w:cs="Arial"/>
          <w:color w:val="000000"/>
          <w:sz w:val="24"/>
          <w:szCs w:val="24"/>
        </w:rPr>
        <w:t xml:space="preserve"> – Na hipótese de </w:t>
      </w:r>
      <w:r w:rsidR="000F248B" w:rsidRPr="001E64D9">
        <w:rPr>
          <w:rFonts w:ascii="Arial" w:eastAsia="Times New Roman" w:hAnsi="Arial" w:cs="Arial"/>
          <w:color w:val="000000"/>
          <w:sz w:val="24"/>
          <w:szCs w:val="24"/>
        </w:rPr>
        <w:t xml:space="preserve">rescisão / </w:t>
      </w:r>
      <w:r w:rsidRPr="001E64D9">
        <w:rPr>
          <w:rFonts w:ascii="Arial" w:eastAsia="Times New Roman" w:hAnsi="Arial" w:cs="Arial"/>
          <w:color w:val="111111"/>
          <w:sz w:val="24"/>
          <w:szCs w:val="24"/>
        </w:rPr>
        <w:t xml:space="preserve">extinção do Contrato por culpa da CONTRATADA, esta somente terá direito ao valor das faturas relativas às parcelas do objeto efetivamente adimplidas até a data da </w:t>
      </w:r>
      <w:r w:rsidR="00131BFD" w:rsidRPr="001E64D9">
        <w:rPr>
          <w:rFonts w:ascii="Arial" w:eastAsia="Times New Roman" w:hAnsi="Arial" w:cs="Arial"/>
          <w:color w:val="111111"/>
          <w:sz w:val="24"/>
          <w:szCs w:val="24"/>
        </w:rPr>
        <w:t>extinção</w:t>
      </w:r>
      <w:r w:rsidRPr="001E64D9">
        <w:rPr>
          <w:rFonts w:ascii="Arial" w:eastAsia="Times New Roman" w:hAnsi="Arial" w:cs="Arial"/>
          <w:color w:val="111111"/>
          <w:sz w:val="24"/>
          <w:szCs w:val="24"/>
        </w:rPr>
        <w:t xml:space="preserve"> do Contrato, após a compensação prevista no parágrafo quarto d</w:t>
      </w:r>
      <w:r w:rsidRPr="001E64D9">
        <w:rPr>
          <w:rFonts w:ascii="Arial" w:eastAsia="Times New Roman" w:hAnsi="Arial" w:cs="Arial"/>
          <w:color w:val="000000"/>
          <w:sz w:val="24"/>
          <w:szCs w:val="24"/>
        </w:rPr>
        <w:t>esta Cláusula.</w:t>
      </w:r>
    </w:p>
    <w:p w14:paraId="00000504" w14:textId="544A3F3C"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color w:val="000000"/>
          <w:sz w:val="24"/>
          <w:szCs w:val="24"/>
        </w:rPr>
        <w:t>Parágrafo Sétimo</w:t>
      </w:r>
      <w:r w:rsidRPr="001E64D9">
        <w:rPr>
          <w:rFonts w:ascii="Arial" w:eastAsia="Times New Roman" w:hAnsi="Arial" w:cs="Arial"/>
          <w:color w:val="000000"/>
          <w:sz w:val="24"/>
          <w:szCs w:val="24"/>
        </w:rPr>
        <w:t xml:space="preserve"> – No caso de</w:t>
      </w:r>
      <w:r w:rsidRPr="001E64D9">
        <w:rPr>
          <w:rFonts w:ascii="Arial" w:eastAsia="Times New Roman" w:hAnsi="Arial" w:cs="Arial"/>
          <w:color w:val="111111"/>
          <w:sz w:val="24"/>
          <w:szCs w:val="24"/>
        </w:rPr>
        <w:t xml:space="preserve"> extinção</w:t>
      </w:r>
      <w:r w:rsidRPr="001E64D9">
        <w:rPr>
          <w:rFonts w:ascii="Arial" w:eastAsia="Times New Roman" w:hAnsi="Arial" w:cs="Arial"/>
          <w:color w:val="000000"/>
          <w:sz w:val="24"/>
          <w:szCs w:val="24"/>
        </w:rPr>
        <w:t xml:space="preserve"> amigável, esta será reduzida a termo, tendo a CONTRATADA direito aos pagamentos devidos pela execução do Contrato, conforme atestado em laudo da comissão especial designada para esse fim e à devolução da garantia.</w:t>
      </w:r>
    </w:p>
    <w:bookmarkEnd w:id="61"/>
    <w:p w14:paraId="00000505" w14:textId="0957AE22"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CLÁUSULA </w:t>
      </w:r>
      <w:r w:rsidR="005C0E34" w:rsidRPr="001E64D9">
        <w:rPr>
          <w:rFonts w:ascii="Arial" w:hAnsi="Arial" w:cs="Arial"/>
          <w:szCs w:val="24"/>
        </w:rPr>
        <w:t xml:space="preserve">VIGÉSIMA </w:t>
      </w:r>
      <w:r w:rsidR="00892E58" w:rsidRPr="001E64D9">
        <w:rPr>
          <w:rFonts w:ascii="Arial" w:hAnsi="Arial" w:cs="Arial"/>
          <w:szCs w:val="24"/>
        </w:rPr>
        <w:t>PRIMEIRA –</w:t>
      </w:r>
      <w:r w:rsidRPr="001E64D9">
        <w:rPr>
          <w:rFonts w:ascii="Arial" w:hAnsi="Arial" w:cs="Arial"/>
          <w:szCs w:val="24"/>
        </w:rPr>
        <w:t xml:space="preserve"> SUBCONTRATAÇÃO</w:t>
      </w:r>
    </w:p>
    <w:p w14:paraId="00000506" w14:textId="1C9B3EC0" w:rsidR="00DB2069" w:rsidRPr="001E64D9" w:rsidRDefault="00395473" w:rsidP="004947A6">
      <w:pPr>
        <w:tabs>
          <w:tab w:val="left" w:pos="317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w:t>
      </w:r>
      <w:r w:rsidR="00B0237C" w:rsidRPr="001E64D9">
        <w:rPr>
          <w:rFonts w:ascii="Arial" w:eastAsia="Times New Roman" w:hAnsi="Arial" w:cs="Arial"/>
          <w:color w:val="000000"/>
          <w:sz w:val="24"/>
          <w:szCs w:val="24"/>
        </w:rPr>
        <w:t xml:space="preserve"> </w:t>
      </w:r>
      <w:r w:rsidR="000F248B" w:rsidRPr="001E64D9">
        <w:rPr>
          <w:rFonts w:ascii="Arial" w:eastAsia="Times New Roman" w:hAnsi="Arial" w:cs="Arial"/>
          <w:color w:val="000000"/>
          <w:sz w:val="24"/>
          <w:szCs w:val="24"/>
        </w:rPr>
        <w:t>CONTRATADA não poderá subcontratar</w:t>
      </w:r>
      <w:del w:id="64" w:author="FERNANDA ALBUQUERQUE DA SILVA OLIVA" w:date="2025-02-26T13:47:00Z" w16du:dateUtc="2025-02-26T16:47:00Z">
        <w:r w:rsidR="00C131A5" w:rsidRPr="001E64D9">
          <w:rPr>
            <w:rFonts w:ascii="Arial" w:hAnsi="Arial" w:cs="Arial"/>
            <w:sz w:val="24"/>
            <w:szCs w:val="24"/>
          </w:rPr>
          <w:delText>,</w:delText>
        </w:r>
      </w:del>
      <w:r w:rsidR="000F248B" w:rsidRPr="001E64D9">
        <w:rPr>
          <w:rFonts w:ascii="Arial" w:eastAsia="Times New Roman" w:hAnsi="Arial" w:cs="Arial"/>
          <w:color w:val="000000"/>
          <w:sz w:val="24"/>
          <w:szCs w:val="24"/>
        </w:rPr>
        <w:t xml:space="preserve"> nem ceder sem a prévia e expressa anuência da CONTRATANTE</w:t>
      </w:r>
      <w:r w:rsidR="008267BE" w:rsidRPr="001E64D9">
        <w:rPr>
          <w:rFonts w:ascii="Arial" w:eastAsia="Times New Roman" w:hAnsi="Arial" w:cs="Arial"/>
          <w:color w:val="000000"/>
          <w:sz w:val="24"/>
          <w:szCs w:val="24"/>
        </w:rPr>
        <w:t xml:space="preserve"> e sempre mediante instrumento próprio</w:t>
      </w:r>
      <w:del w:id="65" w:author="FERNANDA ALBUQUERQUE DA SILVA OLIVA" w:date="2025-02-26T13:47:00Z" w16du:dateUtc="2025-02-26T16:47:00Z">
        <w:r w:rsidR="00C131A5" w:rsidRPr="001E64D9">
          <w:rPr>
            <w:rFonts w:ascii="Arial" w:hAnsi="Arial" w:cs="Arial"/>
            <w:sz w:val="24"/>
            <w:szCs w:val="24"/>
          </w:rPr>
          <w:delText>,</w:delText>
        </w:r>
      </w:del>
      <w:r w:rsidR="008267BE" w:rsidRPr="001E64D9">
        <w:rPr>
          <w:rFonts w:ascii="Arial" w:eastAsia="Times New Roman" w:hAnsi="Arial" w:cs="Arial"/>
          <w:color w:val="000000"/>
          <w:sz w:val="24"/>
          <w:szCs w:val="24"/>
        </w:rPr>
        <w:t xml:space="preserve"> a ser publicado na imprensa oficial. </w:t>
      </w:r>
      <w:r w:rsidR="000F248B" w:rsidRPr="001E64D9">
        <w:rPr>
          <w:rFonts w:ascii="Arial" w:eastAsia="Times New Roman" w:hAnsi="Arial" w:cs="Arial"/>
          <w:color w:val="000000"/>
          <w:sz w:val="24"/>
          <w:szCs w:val="24"/>
        </w:rPr>
        <w:t xml:space="preserve"> </w:t>
      </w:r>
    </w:p>
    <w:p w14:paraId="00000508" w14:textId="68C46991" w:rsidR="00DB2069" w:rsidRPr="001E64D9" w:rsidRDefault="00B0237C" w:rsidP="004947A6">
      <w:pPr>
        <w:tabs>
          <w:tab w:val="left" w:pos="317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Primeiro</w:t>
      </w:r>
      <w:r w:rsidRPr="001E64D9">
        <w:rPr>
          <w:rFonts w:ascii="Arial" w:eastAsia="Times New Roman" w:hAnsi="Arial" w:cs="Arial"/>
          <w:color w:val="000000"/>
          <w:sz w:val="24"/>
          <w:szCs w:val="24"/>
        </w:rPr>
        <w:t xml:space="preserve"> - </w:t>
      </w:r>
      <w:r w:rsidR="00CA4904" w:rsidRPr="001E64D9">
        <w:rPr>
          <w:rFonts w:ascii="Arial" w:eastAsia="Times New Roman" w:hAnsi="Arial" w:cs="Arial"/>
          <w:color w:val="000000"/>
          <w:sz w:val="24"/>
          <w:szCs w:val="24"/>
        </w:rPr>
        <w:t>Desde que prevista no Edital de licitação, e observado o limite indicado, a CONTRATADA poderá subcontratar partes da obra, serviço ou fornecimento, sem prejuízo das responsabilidades contratuais e legais.</w:t>
      </w:r>
    </w:p>
    <w:p w14:paraId="2BEE1A17" w14:textId="77777777" w:rsidR="00CA4904" w:rsidRPr="001E64D9" w:rsidRDefault="00CA4904" w:rsidP="004947A6">
      <w:pPr>
        <w:autoSpaceDE w:val="0"/>
        <w:autoSpaceDN w:val="0"/>
        <w:adjustRightInd w:val="0"/>
        <w:spacing w:after="0" w:line="240" w:lineRule="auto"/>
        <w:rPr>
          <w:rFonts w:ascii="Arial" w:hAnsi="Arial" w:cs="Arial"/>
          <w:color w:val="000000"/>
          <w:sz w:val="24"/>
          <w:szCs w:val="24"/>
        </w:rPr>
      </w:pPr>
    </w:p>
    <w:p w14:paraId="00000510" w14:textId="171B344C" w:rsidR="00DB2069" w:rsidRPr="001E64D9" w:rsidRDefault="00CA4904" w:rsidP="004947A6">
      <w:pPr>
        <w:tabs>
          <w:tab w:val="left" w:pos="317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b/>
          <w:bCs/>
          <w:color w:val="000000"/>
          <w:sz w:val="24"/>
          <w:szCs w:val="24"/>
        </w:rPr>
        <w:t>Parágrafo Segundo</w:t>
      </w:r>
      <w:r w:rsidRPr="001E64D9">
        <w:rPr>
          <w:rFonts w:ascii="Arial" w:eastAsia="Times New Roman" w:hAnsi="Arial" w:cs="Arial"/>
          <w:color w:val="000000"/>
          <w:sz w:val="24"/>
          <w:szCs w:val="24"/>
        </w:rPr>
        <w:t xml:space="preserve"> – </w:t>
      </w:r>
      <w:r w:rsidR="00B0237C" w:rsidRPr="001E64D9">
        <w:rPr>
          <w:rFonts w:ascii="Arial" w:eastAsia="Times New Roman" w:hAnsi="Arial" w:cs="Arial"/>
          <w:color w:val="000000"/>
          <w:sz w:val="24"/>
          <w:szCs w:val="24"/>
        </w:rPr>
        <w:t>A SUBCONTRATADA será solidariamente responsável com a CONTRATADA por todas as obrigações legais e contratuais decorrentes do objeto do Contrato, nos limites da subcontratação, inclusive as de natureza trabalhista e previdenciária.</w:t>
      </w:r>
    </w:p>
    <w:p w14:paraId="0000051E" w14:textId="3F1A95A0" w:rsidR="00DB2069" w:rsidRPr="001E64D9" w:rsidRDefault="005C0E34" w:rsidP="004947A6">
      <w:pPr>
        <w:pStyle w:val="Ttulo1"/>
        <w:spacing w:before="0" w:after="100" w:afterAutospacing="1" w:line="360" w:lineRule="auto"/>
        <w:jc w:val="left"/>
        <w:rPr>
          <w:rFonts w:ascii="Arial" w:hAnsi="Arial" w:cs="Arial"/>
          <w:szCs w:val="24"/>
        </w:rPr>
      </w:pPr>
      <w:r w:rsidRPr="001E64D9">
        <w:rPr>
          <w:rFonts w:ascii="Arial" w:hAnsi="Arial" w:cs="Arial"/>
          <w:szCs w:val="24"/>
        </w:rPr>
        <w:t xml:space="preserve">CLÁUSULA VIGÉSIMA SEGUNDA </w:t>
      </w:r>
      <w:r w:rsidR="00B0237C" w:rsidRPr="001E64D9">
        <w:rPr>
          <w:rFonts w:ascii="Arial" w:hAnsi="Arial" w:cs="Arial"/>
          <w:szCs w:val="24"/>
        </w:rPr>
        <w:t>– DOTAÇÃO ORÇAMENTÁRIA</w:t>
      </w:r>
    </w:p>
    <w:p w14:paraId="0000051F" w14:textId="65D13BE8" w:rsidR="00DB2069" w:rsidRPr="001E64D9" w:rsidRDefault="00B0237C" w:rsidP="004947A6">
      <w:pPr>
        <w:widowControl w:val="0"/>
        <w:pBdr>
          <w:top w:val="nil"/>
          <w:left w:val="nil"/>
          <w:bottom w:val="nil"/>
          <w:right w:val="nil"/>
          <w:between w:val="nil"/>
        </w:pBdr>
        <w:tabs>
          <w:tab w:val="left" w:pos="3536"/>
          <w:tab w:val="left" w:pos="4708"/>
          <w:tab w:val="left" w:pos="6943"/>
          <w:tab w:val="left" w:pos="8804"/>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Os recursos necessários à </w:t>
      </w:r>
      <w:r w:rsidRPr="001E64D9">
        <w:rPr>
          <w:rFonts w:ascii="Arial" w:eastAsia="Times New Roman" w:hAnsi="Arial" w:cs="Arial"/>
          <w:color w:val="111111"/>
          <w:sz w:val="24"/>
          <w:szCs w:val="24"/>
        </w:rPr>
        <w:t xml:space="preserve">execução dos serviços </w:t>
      </w:r>
      <w:r w:rsidRPr="001E64D9">
        <w:rPr>
          <w:rFonts w:ascii="Arial" w:eastAsia="Times New Roman" w:hAnsi="Arial" w:cs="Arial"/>
          <w:color w:val="000000"/>
          <w:sz w:val="24"/>
          <w:szCs w:val="24"/>
        </w:rPr>
        <w:t>ora contratados correrão à</w:t>
      </w:r>
      <w:r w:rsidR="000C2404" w:rsidRPr="001E64D9">
        <w:rPr>
          <w:rFonts w:ascii="Arial" w:eastAsia="Times New Roman" w:hAnsi="Arial" w:cs="Arial"/>
          <w:color w:val="000000"/>
          <w:sz w:val="24"/>
          <w:szCs w:val="24"/>
        </w:rPr>
        <w:t xml:space="preserve"> conta do Programa de Trabalho,</w:t>
      </w:r>
      <w:r w:rsidRPr="001E64D9">
        <w:rPr>
          <w:rFonts w:ascii="Arial" w:eastAsia="Times New Roman" w:hAnsi="Arial" w:cs="Arial"/>
          <w:color w:val="000000"/>
          <w:sz w:val="24"/>
          <w:szCs w:val="24"/>
        </w:rPr>
        <w:t xml:space="preserve"> Código d</w:t>
      </w:r>
      <w:r w:rsidR="00B37431" w:rsidRPr="001E64D9">
        <w:rPr>
          <w:rFonts w:ascii="Arial" w:eastAsia="Times New Roman" w:hAnsi="Arial" w:cs="Arial"/>
          <w:color w:val="000000"/>
          <w:sz w:val="24"/>
          <w:szCs w:val="24"/>
        </w:rPr>
        <w:t>e Despesa__________, tendo sido</w:t>
      </w:r>
      <w:r w:rsidRPr="001E64D9">
        <w:rPr>
          <w:rFonts w:ascii="Arial" w:eastAsia="Times New Roman" w:hAnsi="Arial" w:cs="Arial"/>
          <w:color w:val="000000"/>
          <w:sz w:val="24"/>
          <w:szCs w:val="24"/>
        </w:rPr>
        <w:t xml:space="preserve"> empenhada a  importância de R$</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r>
      <w:r w:rsidRPr="001E64D9">
        <w:rPr>
          <w:rFonts w:ascii="Arial" w:eastAsia="Times New Roman" w:hAnsi="Arial" w:cs="Arial"/>
          <w:color w:val="000000"/>
          <w:sz w:val="24"/>
          <w:szCs w:val="24"/>
          <w:u w:val="single"/>
        </w:rPr>
        <w:tab/>
      </w:r>
      <w:r w:rsidRPr="001E64D9">
        <w:rPr>
          <w:rFonts w:ascii="Arial" w:eastAsia="Times New Roman" w:hAnsi="Arial" w:cs="Arial"/>
          <w:color w:val="000000"/>
          <w:sz w:val="24"/>
          <w:szCs w:val="24"/>
        </w:rPr>
        <w:t>, por meio da Nota de Empenho  nº</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r>
      <w:r w:rsidR="00746AFC" w:rsidRPr="001E64D9">
        <w:rPr>
          <w:rFonts w:ascii="Arial" w:eastAsia="Times New Roman" w:hAnsi="Arial" w:cs="Arial"/>
          <w:color w:val="000000"/>
          <w:sz w:val="24"/>
          <w:szCs w:val="24"/>
          <w:u w:val="single"/>
        </w:rPr>
        <w:t>______</w:t>
      </w:r>
      <w:r w:rsidRPr="001E64D9">
        <w:rPr>
          <w:rFonts w:ascii="Arial" w:eastAsia="Times New Roman" w:hAnsi="Arial" w:cs="Arial"/>
          <w:color w:val="000000"/>
          <w:sz w:val="24"/>
          <w:szCs w:val="24"/>
        </w:rPr>
        <w:t>, ficando o restante a ser empenhado à conta do orçamento do próximo exercício.</w:t>
      </w:r>
    </w:p>
    <w:p w14:paraId="00000521" w14:textId="702EB3CD"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 xml:space="preserve">CLÁUSULA VIGÉSIMA </w:t>
      </w:r>
      <w:r w:rsidR="005C0E34" w:rsidRPr="001E64D9">
        <w:rPr>
          <w:rFonts w:ascii="Arial" w:hAnsi="Arial" w:cs="Arial"/>
          <w:szCs w:val="24"/>
        </w:rPr>
        <w:t xml:space="preserve">TERCEIRA </w:t>
      </w:r>
      <w:r w:rsidRPr="001E64D9">
        <w:rPr>
          <w:rFonts w:ascii="Arial" w:hAnsi="Arial" w:cs="Arial"/>
          <w:szCs w:val="24"/>
        </w:rPr>
        <w:t>– FORO</w:t>
      </w:r>
    </w:p>
    <w:p w14:paraId="00000522" w14:textId="2F955462"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Fica eleito o Foro Central da Comarca da Capital do Estado do Rio de Janeiro para dirimir quaisquer dúvidas oriundas do presente Contrato, renunciando as partes desde já a qualquer outro, por mais especial ou privilegiado que seja.</w:t>
      </w:r>
    </w:p>
    <w:p w14:paraId="00000524" w14:textId="428268CE" w:rsidR="00DB2069" w:rsidRPr="001E64D9" w:rsidRDefault="00B0237C" w:rsidP="004947A6">
      <w:pPr>
        <w:pStyle w:val="Ttulo1"/>
        <w:spacing w:before="0" w:after="100" w:afterAutospacing="1" w:line="360" w:lineRule="auto"/>
        <w:jc w:val="left"/>
        <w:rPr>
          <w:rFonts w:ascii="Arial" w:hAnsi="Arial" w:cs="Arial"/>
          <w:szCs w:val="24"/>
        </w:rPr>
      </w:pPr>
      <w:r w:rsidRPr="001E64D9">
        <w:rPr>
          <w:rFonts w:ascii="Arial" w:hAnsi="Arial" w:cs="Arial"/>
          <w:szCs w:val="24"/>
        </w:rPr>
        <w:t xml:space="preserve">CLÁUSULA VIGÉSIMA </w:t>
      </w:r>
      <w:r w:rsidR="005C0E34" w:rsidRPr="001E64D9">
        <w:rPr>
          <w:rFonts w:ascii="Arial" w:hAnsi="Arial" w:cs="Arial"/>
          <w:szCs w:val="24"/>
        </w:rPr>
        <w:t>QUARTA</w:t>
      </w:r>
      <w:r w:rsidRPr="001E64D9">
        <w:rPr>
          <w:rFonts w:ascii="Arial" w:hAnsi="Arial" w:cs="Arial"/>
          <w:szCs w:val="24"/>
        </w:rPr>
        <w:t xml:space="preserve"> – PUBLICAÇÃO</w:t>
      </w:r>
    </w:p>
    <w:p w14:paraId="00000525" w14:textId="7ABDF8D7" w:rsidR="00DB2069" w:rsidRPr="001E64D9" w:rsidRDefault="00F16F9D"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sidRPr="001E64D9">
        <w:rPr>
          <w:rFonts w:ascii="Arial" w:eastAsia="Times New Roman" w:hAnsi="Arial" w:cs="Arial"/>
          <w:color w:val="000000"/>
          <w:sz w:val="24"/>
          <w:szCs w:val="24"/>
        </w:rPr>
        <w:t>A</w:t>
      </w:r>
      <w:r w:rsidR="00B0237C" w:rsidRPr="001E64D9">
        <w:rPr>
          <w:rFonts w:ascii="Arial" w:eastAsia="Times New Roman" w:hAnsi="Arial" w:cs="Arial"/>
          <w:color w:val="000000"/>
          <w:sz w:val="24"/>
          <w:szCs w:val="24"/>
        </w:rPr>
        <w:t xml:space="preserve"> CONTRATANTE promoverá a publicação do extrato deste instrumento no Diário Oficial do Município no prazo estabelecido no</w:t>
      </w:r>
      <w:r w:rsidR="00B0237C" w:rsidRPr="001E64D9">
        <w:rPr>
          <w:rFonts w:ascii="Arial" w:eastAsia="Times New Roman" w:hAnsi="Arial" w:cs="Arial"/>
          <w:b/>
          <w:color w:val="00B050"/>
          <w:sz w:val="24"/>
          <w:szCs w:val="24"/>
        </w:rPr>
        <w:t xml:space="preserve"> </w:t>
      </w:r>
      <w:r w:rsidR="00B0237C" w:rsidRPr="001E64D9">
        <w:rPr>
          <w:rFonts w:ascii="Arial" w:eastAsia="Times New Roman" w:hAnsi="Arial" w:cs="Arial"/>
          <w:color w:val="111111"/>
          <w:sz w:val="24"/>
          <w:szCs w:val="24"/>
        </w:rPr>
        <w:t>art. 441 do RGCAF</w:t>
      </w:r>
      <w:r w:rsidR="00B0237C" w:rsidRPr="001E64D9">
        <w:rPr>
          <w:rFonts w:ascii="Arial" w:eastAsia="Times New Roman" w:hAnsi="Arial" w:cs="Arial"/>
          <w:sz w:val="24"/>
          <w:szCs w:val="24"/>
        </w:rPr>
        <w:t>, às expensas da CONTRATADA, além da</w:t>
      </w:r>
      <w:r w:rsidR="00B0237C" w:rsidRPr="001E64D9">
        <w:rPr>
          <w:rFonts w:ascii="Arial" w:hAnsi="Arial" w:cs="Arial"/>
          <w:b/>
          <w:color w:val="548DD4"/>
          <w:sz w:val="24"/>
          <w:szCs w:val="24"/>
        </w:rPr>
        <w:t xml:space="preserve"> </w:t>
      </w:r>
      <w:r w:rsidR="00B0237C" w:rsidRPr="001E64D9">
        <w:rPr>
          <w:rFonts w:ascii="Arial" w:eastAsia="Times New Roman" w:hAnsi="Arial" w:cs="Arial"/>
          <w:color w:val="111111"/>
          <w:sz w:val="24"/>
          <w:szCs w:val="24"/>
        </w:rPr>
        <w:t>divulgação no Portal Nacional de Contratações Públicas (PNCP).</w:t>
      </w:r>
    </w:p>
    <w:p w14:paraId="00000527" w14:textId="1B8BEFBA"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CLÁUSULA VIGÉSIMA </w:t>
      </w:r>
      <w:r w:rsidR="005C0E34" w:rsidRPr="001E64D9">
        <w:rPr>
          <w:rFonts w:ascii="Arial" w:hAnsi="Arial" w:cs="Arial"/>
          <w:szCs w:val="24"/>
        </w:rPr>
        <w:t>QUINTA</w:t>
      </w:r>
      <w:r w:rsidRPr="001E64D9">
        <w:rPr>
          <w:rFonts w:ascii="Arial" w:hAnsi="Arial" w:cs="Arial"/>
          <w:szCs w:val="24"/>
        </w:rPr>
        <w:t xml:space="preserve"> – FISCALIZAÇÃO FINANCEIRA E ORÇAMENTÁRIA</w:t>
      </w:r>
    </w:p>
    <w:p w14:paraId="00000528" w14:textId="2233003D" w:rsidR="00DB2069" w:rsidRPr="001E64D9" w:rsidRDefault="00DE612F"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A</w:t>
      </w:r>
      <w:r w:rsidR="00B0237C" w:rsidRPr="001E64D9">
        <w:rPr>
          <w:rFonts w:ascii="Arial" w:eastAsia="Times New Roman" w:hAnsi="Arial" w:cs="Arial"/>
          <w:color w:val="000000"/>
          <w:sz w:val="24"/>
          <w:szCs w:val="24"/>
        </w:rPr>
        <w:t xml:space="preserve"> CONTRATANTE</w:t>
      </w:r>
      <w:r w:rsidR="00B0237C" w:rsidRPr="001E64D9">
        <w:rPr>
          <w:rFonts w:ascii="Arial" w:eastAsia="Times New Roman" w:hAnsi="Arial" w:cs="Arial"/>
          <w:sz w:val="24"/>
          <w:szCs w:val="24"/>
        </w:rPr>
        <w:t xml:space="preserve"> </w:t>
      </w:r>
      <w:r w:rsidR="00B0237C" w:rsidRPr="001E64D9">
        <w:rPr>
          <w:rFonts w:ascii="Arial" w:eastAsia="Times New Roman" w:hAnsi="Arial" w:cs="Arial"/>
          <w:color w:val="000000"/>
          <w:sz w:val="24"/>
          <w:szCs w:val="24"/>
        </w:rPr>
        <w:t>providenciará a remessa de cópias autênticas do presente instrumento ao Tribunal de Contas do Município na forma da legislação aplicável.</w:t>
      </w:r>
    </w:p>
    <w:p w14:paraId="0000052A" w14:textId="4CF0999D" w:rsidR="00DB2069" w:rsidRPr="001E64D9" w:rsidRDefault="00B0237C" w:rsidP="004947A6">
      <w:pPr>
        <w:pStyle w:val="Ttulo1"/>
        <w:spacing w:before="0" w:after="100" w:afterAutospacing="1" w:line="360" w:lineRule="auto"/>
        <w:rPr>
          <w:rFonts w:ascii="Arial" w:hAnsi="Arial" w:cs="Arial"/>
          <w:szCs w:val="24"/>
        </w:rPr>
      </w:pPr>
      <w:r w:rsidRPr="001E64D9">
        <w:rPr>
          <w:rFonts w:ascii="Arial" w:hAnsi="Arial" w:cs="Arial"/>
          <w:szCs w:val="24"/>
        </w:rPr>
        <w:t xml:space="preserve">CLÁUSULA VIGÉSIMA </w:t>
      </w:r>
      <w:r w:rsidR="005C0E34" w:rsidRPr="001E64D9">
        <w:rPr>
          <w:rFonts w:ascii="Arial" w:hAnsi="Arial" w:cs="Arial"/>
          <w:szCs w:val="24"/>
        </w:rPr>
        <w:t>SEXTA</w:t>
      </w:r>
      <w:r w:rsidRPr="001E64D9">
        <w:rPr>
          <w:rFonts w:ascii="Arial" w:hAnsi="Arial" w:cs="Arial"/>
          <w:szCs w:val="24"/>
        </w:rPr>
        <w:t xml:space="preserve"> – DISPOSIÇÕES FINAIS</w:t>
      </w:r>
    </w:p>
    <w:p w14:paraId="0000052B" w14:textId="1D207325" w:rsidR="00DB2069" w:rsidRPr="001E64D9" w:rsidRDefault="00B0237C" w:rsidP="004947A6">
      <w:pPr>
        <w:pStyle w:val="PargrafodaLista"/>
        <w:numPr>
          <w:ilvl w:val="0"/>
          <w:numId w:val="5"/>
        </w:numPr>
        <w:pBdr>
          <w:top w:val="nil"/>
          <w:left w:val="nil"/>
          <w:bottom w:val="nil"/>
          <w:right w:val="nil"/>
          <w:between w:val="nil"/>
        </w:pBdr>
        <w:spacing w:after="100" w:afterAutospacing="1" w:line="360" w:lineRule="auto"/>
        <w:ind w:left="0" w:firstLine="0"/>
        <w:rPr>
          <w:rFonts w:eastAsia="Times New Roman"/>
          <w:color w:val="000000"/>
          <w:sz w:val="24"/>
          <w:szCs w:val="24"/>
        </w:rPr>
      </w:pPr>
      <w:r w:rsidRPr="001E64D9">
        <w:rPr>
          <w:rFonts w:eastAsia="Times New Roman"/>
          <w:color w:val="000000"/>
          <w:sz w:val="24"/>
          <w:szCs w:val="24"/>
        </w:rPr>
        <w:t>A CONTRATADA se obriga a manter, durante todo o período de execução do Contrato, as condições de habilitação jurídica, qualificação técnica, qualificação econômico</w:t>
      </w:r>
      <w:del w:id="66" w:author="FERNANDA ALBUQUERQUE DA SILVA OLIVA" w:date="2025-02-26T13:47:00Z" w16du:dateUtc="2025-02-26T16:47:00Z">
        <w:r w:rsidR="00C131A5" w:rsidRPr="001E64D9">
          <w:rPr>
            <w:sz w:val="24"/>
            <w:szCs w:val="24"/>
          </w:rPr>
          <w:delText xml:space="preserve">– </w:delText>
        </w:r>
      </w:del>
      <w:ins w:id="67" w:author="FERNANDA ALBUQUERQUE DA SILVA OLIVA" w:date="2025-02-26T13:47:00Z" w16du:dateUtc="2025-02-26T16:47:00Z">
        <w:r w:rsidRPr="001E64D9">
          <w:rPr>
            <w:rFonts w:eastAsia="Times New Roman"/>
            <w:color w:val="000000"/>
            <w:sz w:val="24"/>
            <w:szCs w:val="24"/>
          </w:rPr>
          <w:t>-</w:t>
        </w:r>
      </w:ins>
      <w:r w:rsidRPr="001E64D9">
        <w:rPr>
          <w:rFonts w:eastAsia="Times New Roman"/>
          <w:color w:val="000000"/>
          <w:sz w:val="24"/>
          <w:szCs w:val="24"/>
        </w:rPr>
        <w:t xml:space="preserve">financeira, regularidade fiscal e regularidade trabalhista exigidas no Edital por meio do qual foram licitados os serviços objeto do presente instrumento e o teor da sua proposta de preço, sob pena de </w:t>
      </w:r>
      <w:r w:rsidR="00131BFD" w:rsidRPr="001E64D9">
        <w:rPr>
          <w:rFonts w:eastAsia="Times New Roman"/>
          <w:color w:val="000000"/>
          <w:sz w:val="24"/>
          <w:szCs w:val="24"/>
        </w:rPr>
        <w:t>extinção</w:t>
      </w:r>
      <w:r w:rsidRPr="001E64D9">
        <w:rPr>
          <w:rFonts w:eastAsia="Times New Roman"/>
          <w:color w:val="000000"/>
          <w:sz w:val="24"/>
          <w:szCs w:val="24"/>
        </w:rPr>
        <w:t xml:space="preserve"> do Contrato</w:t>
      </w:r>
      <w:r w:rsidR="00DE612F" w:rsidRPr="001E64D9">
        <w:rPr>
          <w:rFonts w:eastAsia="Times New Roman"/>
          <w:color w:val="000000"/>
          <w:sz w:val="24"/>
          <w:szCs w:val="24"/>
        </w:rPr>
        <w:t>;</w:t>
      </w:r>
    </w:p>
    <w:p w14:paraId="0000052C" w14:textId="79D4AD0E" w:rsidR="00DB2069" w:rsidRPr="001E64D9" w:rsidRDefault="00B0237C" w:rsidP="004947A6">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Os ensaios, os testes e demais provas requeridas por normas técnicas oficiais para a verificação da boa execução dos serviços objeto deste Contrato, correm à conta da CONTRATADA.</w:t>
      </w:r>
    </w:p>
    <w:p w14:paraId="0000052D" w14:textId="6BB7F6C6" w:rsidR="00DB2069" w:rsidRPr="001E64D9" w:rsidRDefault="00B0237C" w:rsidP="004947A6">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Na contagem dos prazos, é excluído o dia de início e incluído o do vencimento, e considerar–se–ão os dias consecutivos, salvo disposição em contrário. Os prazos somente se iniciam e vencem em dias de expediente no CONTRATANTE. </w:t>
      </w:r>
    </w:p>
    <w:p w14:paraId="00000530" w14:textId="4D9AF5B6" w:rsidR="00DB2069" w:rsidRPr="001E64D9" w:rsidRDefault="00B37431" w:rsidP="00577114">
      <w:pPr>
        <w:widowControl w:val="0"/>
        <w:pBdr>
          <w:top w:val="nil"/>
          <w:left w:val="nil"/>
          <w:bottom w:val="nil"/>
          <w:right w:val="nil"/>
          <w:between w:val="nil"/>
        </w:pBdr>
        <w:tabs>
          <w:tab w:val="left" w:pos="8590"/>
        </w:tabs>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 por estarem justos e</w:t>
      </w:r>
      <w:r w:rsidR="0082644A" w:rsidRPr="001E64D9">
        <w:rPr>
          <w:rFonts w:ascii="Arial" w:eastAsia="Times New Roman" w:hAnsi="Arial" w:cs="Arial"/>
          <w:color w:val="000000"/>
          <w:sz w:val="24"/>
          <w:szCs w:val="24"/>
        </w:rPr>
        <w:t xml:space="preserve"> acordados,</w:t>
      </w:r>
      <w:r w:rsidR="00B0237C" w:rsidRPr="001E64D9">
        <w:rPr>
          <w:rFonts w:ascii="Arial" w:eastAsia="Times New Roman" w:hAnsi="Arial" w:cs="Arial"/>
          <w:color w:val="000000"/>
          <w:sz w:val="24"/>
          <w:szCs w:val="24"/>
        </w:rPr>
        <w:t xml:space="preserve"> assinam o presente em __________(</w:t>
      </w:r>
      <w:r w:rsidRPr="001E64D9">
        <w:rPr>
          <w:rFonts w:ascii="Arial" w:eastAsia="Times New Roman" w:hAnsi="Arial" w:cs="Arial"/>
          <w:color w:val="000000"/>
          <w:sz w:val="24"/>
          <w:szCs w:val="24"/>
          <w:u w:val="single"/>
        </w:rPr>
        <w:t>__</w:t>
      </w:r>
      <w:r w:rsidR="00B0237C" w:rsidRPr="001E64D9">
        <w:rPr>
          <w:rFonts w:ascii="Arial" w:eastAsia="Times New Roman" w:hAnsi="Arial" w:cs="Arial"/>
          <w:color w:val="000000"/>
          <w:sz w:val="24"/>
          <w:szCs w:val="24"/>
        </w:rPr>
        <w:t>) vias de igual teor e forma, na presença de duas testemunhas, que também o assinam.</w:t>
      </w:r>
    </w:p>
    <w:p w14:paraId="00000531" w14:textId="052643F5" w:rsidR="00DB2069" w:rsidRPr="001E64D9" w:rsidRDefault="00B0237C" w:rsidP="004947A6">
      <w:pPr>
        <w:widowControl w:val="0"/>
        <w:pBdr>
          <w:top w:val="nil"/>
          <w:left w:val="nil"/>
          <w:bottom w:val="nil"/>
          <w:right w:val="nil"/>
          <w:between w:val="nil"/>
        </w:pBdr>
        <w:tabs>
          <w:tab w:val="left" w:pos="2655"/>
          <w:tab w:val="left" w:pos="5123"/>
          <w:tab w:val="left" w:pos="6126"/>
        </w:tabs>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r>
      <w:r w:rsidRPr="001E64D9">
        <w:rPr>
          <w:rFonts w:ascii="Arial" w:eastAsia="Times New Roman" w:hAnsi="Arial" w:cs="Arial"/>
          <w:color w:val="000000"/>
          <w:sz w:val="24"/>
          <w:szCs w:val="24"/>
        </w:rPr>
        <w:t>de</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r>
      <w:r w:rsidRPr="001E64D9">
        <w:rPr>
          <w:rFonts w:ascii="Arial" w:eastAsia="Times New Roman" w:hAnsi="Arial" w:cs="Arial"/>
          <w:color w:val="000000"/>
          <w:sz w:val="24"/>
          <w:szCs w:val="24"/>
        </w:rPr>
        <w:t>de</w:t>
      </w:r>
      <w:r w:rsidRPr="001E64D9">
        <w:rPr>
          <w:rFonts w:ascii="Arial" w:eastAsia="Times New Roman" w:hAnsi="Arial" w:cs="Arial"/>
          <w:color w:val="000000"/>
          <w:sz w:val="24"/>
          <w:szCs w:val="24"/>
          <w:u w:val="single"/>
        </w:rPr>
        <w:t xml:space="preserve"> </w:t>
      </w:r>
      <w:r w:rsidRPr="001E64D9">
        <w:rPr>
          <w:rFonts w:ascii="Arial" w:eastAsia="Times New Roman" w:hAnsi="Arial" w:cs="Arial"/>
          <w:color w:val="000000"/>
          <w:sz w:val="24"/>
          <w:szCs w:val="24"/>
          <w:u w:val="single"/>
        </w:rPr>
        <w:tab/>
      </w:r>
      <w:r w:rsidRPr="001E64D9">
        <w:rPr>
          <w:rFonts w:ascii="Arial" w:eastAsia="Times New Roman" w:hAnsi="Arial" w:cs="Arial"/>
          <w:color w:val="000000"/>
          <w:sz w:val="24"/>
          <w:szCs w:val="24"/>
        </w:rPr>
        <w:t>.</w:t>
      </w:r>
    </w:p>
    <w:p w14:paraId="00000532" w14:textId="5F475089" w:rsidR="00DB2069" w:rsidRPr="001E64D9" w:rsidRDefault="00DB2069" w:rsidP="004947A6">
      <w:pPr>
        <w:widowControl w:val="0"/>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p>
    <w:p w14:paraId="00000533"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_______________________________________________________________</w:t>
      </w:r>
    </w:p>
    <w:p w14:paraId="00000534"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b/>
          <w:color w:val="000000"/>
          <w:sz w:val="24"/>
          <w:szCs w:val="24"/>
        </w:rPr>
        <w:t>Agente Público competente do órgão ou entidade contratante</w:t>
      </w:r>
      <w:r w:rsidRPr="001E64D9">
        <w:rPr>
          <w:rFonts w:ascii="Arial" w:eastAsia="Times New Roman" w:hAnsi="Arial" w:cs="Arial"/>
          <w:color w:val="000000"/>
          <w:sz w:val="24"/>
          <w:szCs w:val="24"/>
        </w:rPr>
        <w:t xml:space="preserve"> </w:t>
      </w:r>
    </w:p>
    <w:p w14:paraId="00000535"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1E64D9">
        <w:rPr>
          <w:rFonts w:ascii="Arial" w:eastAsia="Times New Roman" w:hAnsi="Arial" w:cs="Arial"/>
          <w:sz w:val="24"/>
          <w:szCs w:val="24"/>
        </w:rPr>
        <w:t>(Nome, cargo, matrícula e lotação)</w:t>
      </w:r>
    </w:p>
    <w:p w14:paraId="00000536" w14:textId="3B957EC8" w:rsidR="00DB2069" w:rsidRPr="001E64D9" w:rsidRDefault="00DB2069"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p>
    <w:p w14:paraId="00000537"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_______________________________________________________________</w:t>
      </w:r>
    </w:p>
    <w:p w14:paraId="00000538"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b/>
          <w:color w:val="000000"/>
          <w:sz w:val="24"/>
          <w:szCs w:val="24"/>
        </w:rPr>
        <w:t>Representante Legal da Empresa contratada</w:t>
      </w:r>
    </w:p>
    <w:p w14:paraId="0000053A" w14:textId="4CD1290C" w:rsidR="00DB2069" w:rsidRPr="001E64D9" w:rsidRDefault="00B0237C" w:rsidP="00577114">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1E64D9">
        <w:rPr>
          <w:rFonts w:ascii="Arial" w:eastAsia="Times New Roman" w:hAnsi="Arial" w:cs="Arial"/>
          <w:sz w:val="24"/>
          <w:szCs w:val="24"/>
        </w:rPr>
        <w:t>(Nome, cargo e carimbo da empresa)</w:t>
      </w:r>
    </w:p>
    <w:p w14:paraId="0000053B"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1E64D9">
        <w:rPr>
          <w:rFonts w:ascii="Arial" w:eastAsia="Times New Roman" w:hAnsi="Arial" w:cs="Arial"/>
          <w:sz w:val="24"/>
          <w:szCs w:val="24"/>
        </w:rPr>
        <w:t>_______________________________________________________________</w:t>
      </w:r>
    </w:p>
    <w:p w14:paraId="0000053C"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1E64D9">
        <w:rPr>
          <w:rFonts w:ascii="Arial" w:eastAsia="Times New Roman" w:hAnsi="Arial" w:cs="Arial"/>
          <w:b/>
          <w:sz w:val="24"/>
          <w:szCs w:val="24"/>
        </w:rPr>
        <w:t>Testemunha</w:t>
      </w:r>
    </w:p>
    <w:p w14:paraId="0000053D"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1E64D9">
        <w:rPr>
          <w:rFonts w:ascii="Arial" w:eastAsia="Times New Roman" w:hAnsi="Arial" w:cs="Arial"/>
          <w:sz w:val="24"/>
          <w:szCs w:val="24"/>
        </w:rPr>
        <w:t>(Nome, cargo, matrícula e lotação)</w:t>
      </w:r>
    </w:p>
    <w:p w14:paraId="0000053F"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_______________________________________________________________</w:t>
      </w:r>
    </w:p>
    <w:p w14:paraId="00000540"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b/>
          <w:bCs/>
          <w:color w:val="000000"/>
          <w:sz w:val="24"/>
          <w:szCs w:val="24"/>
        </w:rPr>
      </w:pPr>
      <w:r w:rsidRPr="001E64D9">
        <w:rPr>
          <w:rFonts w:ascii="Arial" w:eastAsia="Times New Roman" w:hAnsi="Arial" w:cs="Arial"/>
          <w:b/>
          <w:bCs/>
          <w:color w:val="000000"/>
          <w:sz w:val="24"/>
          <w:szCs w:val="24"/>
        </w:rPr>
        <w:t>Testemunha</w:t>
      </w:r>
    </w:p>
    <w:p w14:paraId="00000541" w14:textId="77777777" w:rsidR="00DB2069" w:rsidRPr="001E64D9" w:rsidRDefault="00B0237C" w:rsidP="004947A6">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(Nome, cargo, matrícula e lotação)</w:t>
      </w:r>
    </w:p>
    <w:p w14:paraId="00000542"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4A" w14:textId="349DDE4B" w:rsidR="00DB2069" w:rsidRPr="001E64D9" w:rsidRDefault="00B0237C" w:rsidP="004947A6">
      <w:pPr>
        <w:spacing w:after="100" w:afterAutospacing="1" w:line="360" w:lineRule="auto"/>
        <w:jc w:val="center"/>
        <w:rPr>
          <w:rFonts w:ascii="Arial" w:eastAsia="Times New Roman" w:hAnsi="Arial" w:cs="Arial"/>
          <w:b/>
          <w:sz w:val="24"/>
          <w:szCs w:val="24"/>
        </w:rPr>
      </w:pPr>
      <w:r w:rsidRPr="001E64D9">
        <w:rPr>
          <w:rFonts w:ascii="Arial" w:hAnsi="Arial" w:cs="Arial"/>
          <w:sz w:val="24"/>
          <w:szCs w:val="24"/>
        </w:rPr>
        <w:br w:type="page"/>
      </w:r>
    </w:p>
    <w:p w14:paraId="0000054B" w14:textId="052BAEC6" w:rsidR="00DB2069" w:rsidRPr="001E64D9" w:rsidRDefault="00B0237C" w:rsidP="004947A6">
      <w:pPr>
        <w:pStyle w:val="Ttulo1"/>
        <w:spacing w:before="0" w:after="100" w:afterAutospacing="1" w:line="360" w:lineRule="auto"/>
        <w:jc w:val="center"/>
        <w:rPr>
          <w:rFonts w:ascii="Arial" w:hAnsi="Arial" w:cs="Arial"/>
          <w:szCs w:val="24"/>
        </w:rPr>
      </w:pPr>
      <w:r w:rsidRPr="001E64D9">
        <w:rPr>
          <w:rFonts w:ascii="Arial" w:hAnsi="Arial" w:cs="Arial"/>
          <w:szCs w:val="24"/>
        </w:rPr>
        <w:t>ANEXO II</w:t>
      </w:r>
      <w:r w:rsidR="00CF44D9" w:rsidRPr="001E64D9">
        <w:rPr>
          <w:rFonts w:ascii="Arial" w:hAnsi="Arial" w:cs="Arial"/>
          <w:szCs w:val="24"/>
        </w:rPr>
        <w:t>I</w:t>
      </w:r>
    </w:p>
    <w:p w14:paraId="0000054C"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DECLARAÇÃO DE RESPONSABILIZAÇÃO CIVIL E ADMINISTRATIVA</w:t>
      </w:r>
    </w:p>
    <w:p w14:paraId="0000054E"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Para a execução deste instrumento jurídico, as partes declaram conhecer a Lei Federal nº 12.846/2013, se comprometem a atuar de forma ética, íntegra, legal e transparente, e estão cientes de que não poderão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deste contrato, ou de outra forma a ele não relacionada.</w:t>
      </w:r>
    </w:p>
    <w:p w14:paraId="00000550"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Parágrafo primeiro – A responsabilização da pessoa jurídica subsiste nas hipóteses de alteração contratual, transformação, incorporação, fusão ou cisão societária, ressalvados os atos lesivos ocorridos antes da data da fusão ou incorporação, quando a responsabilidade da sucessora será restrita à obrigação de pagamento de multa e reparação integral do dano causado, até o limite do patrimônio transferido.</w:t>
      </w:r>
    </w:p>
    <w:p w14:paraId="00000552"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Parágrafo segundo – As sociedades controladoras, controladas, coligadas ou, no âmbito do respectivo contrato, as consorciadas serão solidariamente responsáveis pela prática dos atos previstos nesta Lei, restringindo–se tal responsabilidade à obrigação de pagamento de multa e reparação integral do dano causado.</w:t>
      </w:r>
    </w:p>
    <w:p w14:paraId="00000554"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 _____ de _____________ de _____.</w:t>
      </w:r>
    </w:p>
    <w:p w14:paraId="00000557"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w:t>
      </w:r>
    </w:p>
    <w:p w14:paraId="00000558"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AGENTE PÚBLICO</w:t>
      </w:r>
    </w:p>
    <w:p w14:paraId="00000559"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(Nome, cargo, matrícula e lotação)</w:t>
      </w:r>
    </w:p>
    <w:p w14:paraId="0000055B"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w:t>
      </w:r>
    </w:p>
    <w:p w14:paraId="0000055C"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p>
    <w:p w14:paraId="0000055D" w14:textId="3E1D64A2" w:rsidR="00DB2069" w:rsidRPr="001E64D9" w:rsidRDefault="00B0237C" w:rsidP="004947A6">
      <w:pPr>
        <w:jc w:val="center"/>
        <w:rPr>
          <w:rFonts w:ascii="Arial" w:eastAsia="Times New Roman" w:hAnsi="Arial" w:cs="Arial"/>
          <w:color w:val="000000"/>
          <w:sz w:val="24"/>
          <w:szCs w:val="24"/>
        </w:rPr>
      </w:pPr>
      <w:r w:rsidRPr="001E64D9">
        <w:rPr>
          <w:rFonts w:ascii="Arial" w:eastAsia="Times New Roman" w:hAnsi="Arial" w:cs="Arial"/>
          <w:color w:val="000000"/>
          <w:sz w:val="24"/>
          <w:szCs w:val="24"/>
        </w:rPr>
        <w:t>(Nome, cargo e carimbo da empresa)</w:t>
      </w:r>
    </w:p>
    <w:p w14:paraId="4D448625" w14:textId="77777777" w:rsidR="00672548" w:rsidRPr="001E64D9" w:rsidRDefault="00B0237C" w:rsidP="004947A6">
      <w:pPr>
        <w:spacing w:after="120"/>
        <w:ind w:right="238"/>
        <w:jc w:val="center"/>
        <w:rPr>
          <w:del w:id="68" w:author="FERNANDA ALBUQUERQUE DA SILVA OLIVA" w:date="2025-02-26T13:47:00Z" w16du:dateUtc="2025-02-26T16:47:00Z"/>
          <w:rFonts w:ascii="Arial" w:hAnsi="Arial" w:cs="Arial"/>
          <w:sz w:val="24"/>
          <w:szCs w:val="24"/>
        </w:rPr>
      </w:pPr>
      <w:r w:rsidRPr="001E64D9">
        <w:rPr>
          <w:rFonts w:ascii="Arial" w:hAnsi="Arial" w:cs="Arial"/>
          <w:sz w:val="24"/>
          <w:szCs w:val="24"/>
        </w:rPr>
        <w:br w:type="page"/>
      </w:r>
      <w:del w:id="69" w:author="FERNANDA ALBUQUERQUE DA SILVA OLIVA" w:date="2025-02-26T13:47:00Z" w16du:dateUtc="2025-02-26T16:47:00Z">
        <w:r w:rsidR="00C131A5" w:rsidRPr="001E64D9">
          <w:rPr>
            <w:rFonts w:ascii="Arial" w:hAnsi="Arial" w:cs="Arial"/>
            <w:sz w:val="24"/>
            <w:szCs w:val="24"/>
          </w:rPr>
          <w:delText xml:space="preserve"> </w:delText>
        </w:r>
      </w:del>
    </w:p>
    <w:p w14:paraId="58DB1E12" w14:textId="77777777" w:rsidR="00672548" w:rsidRPr="001E64D9" w:rsidRDefault="00C131A5" w:rsidP="004947A6">
      <w:pPr>
        <w:spacing w:after="0"/>
        <w:rPr>
          <w:del w:id="70" w:author="FERNANDA ALBUQUERQUE DA SILVA OLIVA" w:date="2025-02-26T13:47:00Z" w16du:dateUtc="2025-02-26T16:47:00Z"/>
          <w:rFonts w:ascii="Arial" w:hAnsi="Arial" w:cs="Arial"/>
          <w:sz w:val="24"/>
          <w:szCs w:val="24"/>
        </w:rPr>
      </w:pPr>
      <w:del w:id="71" w:author="FERNANDA ALBUQUERQUE DA SILVA OLIVA" w:date="2025-02-26T13:47:00Z" w16du:dateUtc="2025-02-26T16:47:00Z">
        <w:r w:rsidRPr="001E64D9">
          <w:rPr>
            <w:rFonts w:ascii="Arial" w:eastAsia="Times New Roman" w:hAnsi="Arial" w:cs="Arial"/>
            <w:b/>
            <w:sz w:val="24"/>
            <w:szCs w:val="24"/>
          </w:rPr>
          <w:delText xml:space="preserve"> </w:delText>
        </w:r>
      </w:del>
    </w:p>
    <w:p w14:paraId="2935C7C1" w14:textId="3B8E97D3" w:rsidR="00DB2069" w:rsidRPr="001E64D9" w:rsidRDefault="00B0237C" w:rsidP="004947A6">
      <w:pPr>
        <w:spacing w:after="100" w:afterAutospacing="1" w:line="360" w:lineRule="auto"/>
        <w:jc w:val="center"/>
        <w:rPr>
          <w:rFonts w:ascii="Arial" w:hAnsi="Arial" w:cs="Arial"/>
          <w:b/>
          <w:bCs/>
          <w:sz w:val="24"/>
          <w:szCs w:val="24"/>
        </w:rPr>
      </w:pPr>
      <w:r w:rsidRPr="001E64D9">
        <w:rPr>
          <w:rFonts w:ascii="Arial" w:hAnsi="Arial" w:cs="Arial"/>
          <w:b/>
          <w:bCs/>
          <w:sz w:val="24"/>
          <w:szCs w:val="24"/>
        </w:rPr>
        <w:t>ANEXO I</w:t>
      </w:r>
      <w:r w:rsidR="00CF44D9" w:rsidRPr="001E64D9">
        <w:rPr>
          <w:rFonts w:ascii="Arial" w:hAnsi="Arial" w:cs="Arial"/>
          <w:b/>
          <w:bCs/>
          <w:sz w:val="24"/>
          <w:szCs w:val="24"/>
        </w:rPr>
        <w:t>V</w:t>
      </w:r>
    </w:p>
    <w:p w14:paraId="0F3D05F1"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DECLARAÇÃO DE INEXISTÊNCIA DE NEPOTISMO</w:t>
      </w:r>
    </w:p>
    <w:p w14:paraId="3319A553"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79E83285"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Para a execução deste instrumento jurídico, a CONTRATADA, por meio de seu representante, declara não possuir em seu quadro societário cônjuge, companheiro ou parente em linha reta, colateral ou por afinidade até o terceiro grau, inclusive, dos ocupantes de cargos de direção ou no exercício de funções administrativas, assim como os ocupantes de cargos de direção, chefia e assessoramento vinculados direta ou indiretamente aos órgãos na linha hierárquica da área encarregada da contratação. </w:t>
      </w:r>
    </w:p>
    <w:p w14:paraId="5BE7228F" w14:textId="77777777" w:rsidR="00DB2069" w:rsidRPr="001E64D9" w:rsidRDefault="00DB2069"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4D25A6BC"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 _____ de _____________ de _____.</w:t>
      </w:r>
    </w:p>
    <w:p w14:paraId="387A4B85"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46B00342"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w:t>
      </w:r>
    </w:p>
    <w:p w14:paraId="6979E1ED"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CONTRATADA</w:t>
      </w:r>
    </w:p>
    <w:p w14:paraId="03DD30F8"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p>
    <w:p w14:paraId="57AC54D6"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(Nome, cargo e carimbo da empresa) </w:t>
      </w:r>
    </w:p>
    <w:p w14:paraId="093F7F2C" w14:textId="77777777" w:rsidR="00DB2069" w:rsidRPr="001E64D9" w:rsidRDefault="00B0237C" w:rsidP="004947A6">
      <w:pPr>
        <w:spacing w:after="100" w:afterAutospacing="1" w:line="360" w:lineRule="auto"/>
        <w:rPr>
          <w:rFonts w:ascii="Arial" w:eastAsia="Times New Roman" w:hAnsi="Arial" w:cs="Arial"/>
          <w:color w:val="000000"/>
          <w:sz w:val="24"/>
          <w:szCs w:val="24"/>
        </w:rPr>
      </w:pPr>
      <w:r w:rsidRPr="001E64D9">
        <w:rPr>
          <w:rFonts w:ascii="Arial" w:hAnsi="Arial" w:cs="Arial"/>
          <w:sz w:val="24"/>
          <w:szCs w:val="24"/>
        </w:rPr>
        <w:br w:type="page"/>
      </w:r>
    </w:p>
    <w:p w14:paraId="63FE5DE6" w14:textId="77777777" w:rsidR="00DB2069" w:rsidRPr="001E64D9" w:rsidRDefault="00B0237C" w:rsidP="004947A6">
      <w:pPr>
        <w:pStyle w:val="Ttulo1"/>
        <w:spacing w:before="0" w:after="100" w:afterAutospacing="1" w:line="360" w:lineRule="auto"/>
        <w:jc w:val="center"/>
        <w:rPr>
          <w:rFonts w:ascii="Arial" w:hAnsi="Arial" w:cs="Arial"/>
          <w:szCs w:val="24"/>
        </w:rPr>
      </w:pPr>
      <w:r w:rsidRPr="001E64D9">
        <w:rPr>
          <w:rFonts w:ascii="Arial" w:hAnsi="Arial" w:cs="Arial"/>
          <w:szCs w:val="24"/>
        </w:rPr>
        <w:t>ANEXO V</w:t>
      </w:r>
    </w:p>
    <w:p w14:paraId="3065331F"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DECLARAÇÃO DE CUMPRIMENTO DAS NORMAS DE SAÚDE E SEGURANÇA DO TRABALHO</w:t>
      </w:r>
    </w:p>
    <w:p w14:paraId="3566FBB0" w14:textId="77777777" w:rsidR="00DB2069" w:rsidRPr="001E64D9" w:rsidRDefault="00DB2069"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4AD25718" w14:textId="77777777" w:rsidR="00DB2069" w:rsidRPr="001E64D9" w:rsidRDefault="00B0237C"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DECLARO, sob a penas da lei e para os devidos fins de comprovação junto ao(à) ___________________ </w:t>
      </w:r>
      <w:r w:rsidRPr="001E64D9">
        <w:rPr>
          <w:rFonts w:ascii="Arial" w:eastAsia="Times New Roman" w:hAnsi="Arial" w:cs="Arial"/>
          <w:color w:val="FF0000"/>
          <w:sz w:val="24"/>
          <w:szCs w:val="24"/>
        </w:rPr>
        <w:t>[órgão ou entidade CONTRATANTE]</w:t>
      </w:r>
      <w:r w:rsidRPr="001E64D9">
        <w:rPr>
          <w:rFonts w:ascii="Arial" w:eastAsia="Times New Roman" w:hAnsi="Arial" w:cs="Arial"/>
          <w:color w:val="000000"/>
          <w:sz w:val="24"/>
          <w:szCs w:val="24"/>
        </w:rPr>
        <w:t xml:space="preserve">, que, na execução do presente contrato, são devidamente observadas as normas de saúde e segurança do trabalho pertinentes. </w:t>
      </w:r>
    </w:p>
    <w:p w14:paraId="02640A7D" w14:textId="77777777" w:rsidR="00DB2069" w:rsidRPr="001E64D9" w:rsidRDefault="00DB2069" w:rsidP="004947A6">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2F31DEC"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 _____ de _____________ de _____.</w:t>
      </w:r>
    </w:p>
    <w:p w14:paraId="53CFCFA3"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665D7615"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2A87E39D"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3A33CBA9"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___________________________________________________</w:t>
      </w:r>
    </w:p>
    <w:p w14:paraId="7018F320"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CONTRATADA</w:t>
      </w:r>
    </w:p>
    <w:p w14:paraId="0833FF93"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p>
    <w:p w14:paraId="4DE06213"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 xml:space="preserve">(Nome, cargo e carimbo da empresa) </w:t>
      </w:r>
    </w:p>
    <w:p w14:paraId="341F4B2B" w14:textId="77777777" w:rsidR="00DB2069" w:rsidRPr="001E64D9" w:rsidRDefault="00B0237C" w:rsidP="004947A6">
      <w:pPr>
        <w:spacing w:after="100" w:afterAutospacing="1" w:line="360" w:lineRule="auto"/>
        <w:rPr>
          <w:rFonts w:ascii="Arial" w:eastAsia="Times New Roman" w:hAnsi="Arial" w:cs="Arial"/>
          <w:color w:val="000000"/>
          <w:sz w:val="24"/>
          <w:szCs w:val="24"/>
        </w:rPr>
      </w:pPr>
      <w:r w:rsidRPr="001E64D9">
        <w:rPr>
          <w:rFonts w:ascii="Arial" w:hAnsi="Arial" w:cs="Arial"/>
          <w:sz w:val="24"/>
          <w:szCs w:val="24"/>
        </w:rPr>
        <w:br w:type="page"/>
      </w:r>
    </w:p>
    <w:p w14:paraId="2F93896A" w14:textId="77777777" w:rsidR="001D6777" w:rsidRPr="001E64D9" w:rsidRDefault="001D6777"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ANEXO VI</w:t>
      </w:r>
    </w:p>
    <w:p w14:paraId="4A0B6459"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DECLARAÇÃO REF. ARTIGO 2º, PARÁGRAFO ÚNICO, DO DECRETO RIO N</w:t>
      </w:r>
      <w:r w:rsidRPr="001E64D9">
        <w:rPr>
          <w:rFonts w:ascii="Arial" w:eastAsia="Times New Roman" w:hAnsi="Arial" w:cs="Arial"/>
          <w:color w:val="000000"/>
          <w:sz w:val="24"/>
          <w:szCs w:val="24"/>
        </w:rPr>
        <w:t>º</w:t>
      </w:r>
      <w:r w:rsidRPr="001E64D9">
        <w:rPr>
          <w:rFonts w:ascii="Arial" w:eastAsia="Times New Roman" w:hAnsi="Arial" w:cs="Arial"/>
          <w:b/>
          <w:color w:val="000000"/>
          <w:sz w:val="24"/>
          <w:szCs w:val="24"/>
        </w:rPr>
        <w:t xml:space="preserve"> 19.381/2001 E ART. 48</w:t>
      </w:r>
      <w:r w:rsidR="008B5DC6" w:rsidRPr="001E64D9">
        <w:rPr>
          <w:rFonts w:ascii="Arial" w:eastAsia="Times New Roman" w:hAnsi="Arial" w:cs="Arial"/>
          <w:b/>
          <w:color w:val="000000"/>
          <w:sz w:val="24"/>
          <w:szCs w:val="24"/>
        </w:rPr>
        <w:t>, INCISO I,</w:t>
      </w:r>
      <w:r w:rsidRPr="001E64D9">
        <w:rPr>
          <w:rFonts w:ascii="Arial" w:eastAsia="Times New Roman" w:hAnsi="Arial" w:cs="Arial"/>
          <w:b/>
          <w:color w:val="000000"/>
          <w:sz w:val="24"/>
          <w:szCs w:val="24"/>
        </w:rPr>
        <w:t xml:space="preserve"> DO DECRETO MUNICIPAL N°. 44.698/18 </w:t>
      </w:r>
    </w:p>
    <w:p w14:paraId="3215970E" w14:textId="77777777" w:rsidR="00DB2069" w:rsidRPr="001E64D9" w:rsidRDefault="00B0237C" w:rsidP="004947A6">
      <w:pPr>
        <w:widowControl w:val="0"/>
        <w:pBdr>
          <w:top w:val="nil"/>
          <w:left w:val="nil"/>
          <w:bottom w:val="nil"/>
          <w:right w:val="nil"/>
          <w:between w:val="nil"/>
        </w:pBdr>
        <w:spacing w:after="0" w:line="360" w:lineRule="auto"/>
        <w:rPr>
          <w:rFonts w:ascii="Arial" w:eastAsia="Times New Roman" w:hAnsi="Arial" w:cs="Arial"/>
          <w:color w:val="FF0000"/>
          <w:sz w:val="24"/>
          <w:szCs w:val="24"/>
        </w:rPr>
      </w:pPr>
      <w:r w:rsidRPr="001E64D9">
        <w:rPr>
          <w:rFonts w:ascii="Arial" w:eastAsia="Times New Roman" w:hAnsi="Arial" w:cs="Arial"/>
          <w:color w:val="FF0000"/>
          <w:sz w:val="24"/>
          <w:szCs w:val="24"/>
        </w:rPr>
        <w:t>(em papel timbrado da empresa)</w:t>
      </w:r>
    </w:p>
    <w:p w14:paraId="0150BD12" w14:textId="77777777" w:rsidR="00DB2069" w:rsidRPr="001E64D9" w:rsidRDefault="00B0237C" w:rsidP="004947A6">
      <w:pPr>
        <w:spacing w:after="0" w:line="360" w:lineRule="auto"/>
        <w:jc w:val="both"/>
        <w:rPr>
          <w:rFonts w:ascii="Arial" w:eastAsia="Times New Roman" w:hAnsi="Arial" w:cs="Arial"/>
          <w:color w:val="FF0000"/>
          <w:sz w:val="24"/>
          <w:szCs w:val="24"/>
        </w:rPr>
      </w:pPr>
      <w:r w:rsidRPr="001E64D9">
        <w:rPr>
          <w:rFonts w:ascii="Arial" w:eastAsia="Times New Roman" w:hAnsi="Arial" w:cs="Arial"/>
          <w:color w:val="FF0000"/>
          <w:sz w:val="24"/>
          <w:szCs w:val="24"/>
        </w:rPr>
        <w:t>[denominação/razão social da sociedade empresarial]</w:t>
      </w:r>
    </w:p>
    <w:p w14:paraId="11720BDF" w14:textId="77777777" w:rsidR="00DB2069" w:rsidRPr="001E64D9" w:rsidRDefault="00B0237C" w:rsidP="004947A6">
      <w:pPr>
        <w:tabs>
          <w:tab w:val="left" w:pos="5980"/>
        </w:tabs>
        <w:spacing w:after="0" w:line="360" w:lineRule="auto"/>
        <w:jc w:val="both"/>
        <w:rPr>
          <w:rFonts w:ascii="Arial" w:eastAsia="Times New Roman" w:hAnsi="Arial" w:cs="Arial"/>
          <w:sz w:val="24"/>
          <w:szCs w:val="24"/>
        </w:rPr>
      </w:pPr>
      <w:r w:rsidRPr="001E64D9">
        <w:rPr>
          <w:rFonts w:ascii="Arial" w:eastAsia="Times New Roman" w:hAnsi="Arial" w:cs="Arial"/>
          <w:sz w:val="24"/>
          <w:szCs w:val="24"/>
        </w:rPr>
        <w:t>Cadastro Nacional de Pessoas Jurídicas – CNPJ n°____________.</w:t>
      </w:r>
    </w:p>
    <w:p w14:paraId="5F3E238E" w14:textId="77777777" w:rsidR="00DB2069" w:rsidRPr="001E64D9" w:rsidRDefault="00B0237C" w:rsidP="004947A6">
      <w:pPr>
        <w:spacing w:after="0" w:line="360" w:lineRule="auto"/>
        <w:jc w:val="both"/>
        <w:rPr>
          <w:rFonts w:ascii="Arial" w:eastAsia="Times New Roman" w:hAnsi="Arial" w:cs="Arial"/>
          <w:color w:val="FF0000"/>
          <w:sz w:val="24"/>
          <w:szCs w:val="24"/>
        </w:rPr>
      </w:pPr>
      <w:r w:rsidRPr="001E64D9">
        <w:rPr>
          <w:rFonts w:ascii="Arial" w:eastAsia="Times New Roman" w:hAnsi="Arial" w:cs="Arial"/>
          <w:color w:val="FF0000"/>
          <w:sz w:val="24"/>
          <w:szCs w:val="24"/>
        </w:rPr>
        <w:t>[endereço da sociedade empresarial]</w:t>
      </w:r>
    </w:p>
    <w:p w14:paraId="6DE6F71B" w14:textId="77777777" w:rsidR="00AA6C0F" w:rsidRPr="001E64D9" w:rsidRDefault="00AA6C0F" w:rsidP="004947A6">
      <w:pPr>
        <w:spacing w:after="0" w:line="360" w:lineRule="auto"/>
        <w:jc w:val="both"/>
        <w:rPr>
          <w:rFonts w:ascii="Arial" w:eastAsia="Times New Roman" w:hAnsi="Arial" w:cs="Arial"/>
          <w:color w:val="FF0000"/>
          <w:sz w:val="24"/>
          <w:szCs w:val="24"/>
        </w:rPr>
      </w:pPr>
    </w:p>
    <w:p w14:paraId="50A2BA59" w14:textId="77777777"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DECLARAMOS, sob as penalidades cabíveis, que não participam dos nossos quadros funcionais, profissional que tenha ocupado cargo integrante dos 1º e 2º escalões da Administração Direta ou Indireta do Município, nos últimos 12 (doze) meses, nos termos do parágrafo único do artigo 2º do Decreto Rio nº 19.381/01, bem como do artigo 48</w:t>
      </w:r>
      <w:r w:rsidR="008B5DC6" w:rsidRPr="001E64D9">
        <w:rPr>
          <w:rFonts w:ascii="Arial" w:eastAsia="Times New Roman" w:hAnsi="Arial" w:cs="Arial"/>
          <w:sz w:val="24"/>
          <w:szCs w:val="24"/>
        </w:rPr>
        <w:t>, inciso I,</w:t>
      </w:r>
      <w:r w:rsidRPr="001E64D9">
        <w:rPr>
          <w:rFonts w:ascii="Arial" w:eastAsia="Times New Roman" w:hAnsi="Arial" w:cs="Arial"/>
          <w:sz w:val="24"/>
          <w:szCs w:val="24"/>
        </w:rPr>
        <w:t xml:space="preserve"> do Decreto Municipal nº 44.698/18.</w:t>
      </w:r>
    </w:p>
    <w:p w14:paraId="0DD3C5C5" w14:textId="77777777"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DECLARAMOS, de igual turno, sob as penalidades cabíveis, que não dispomos em nosso quadro societário de nenhum familiar de agente público vinculado direta ou indiretamente a unidades administrativas na linha hierárquica daquela encarregada da contratação, independentemente da modalidade adotada, nos termos do art. 7º do Decreto Rio nº 49.414/2021.</w:t>
      </w:r>
    </w:p>
    <w:p w14:paraId="1056DD74" w14:textId="77777777"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DECLARAMOS, ainda, que não participam de nossos quadros funcionais agente público de órgão ou entidade licitante ou contratante, observadas as situações que possam configurar conflito de interesses no exercício ou após o exercício do cargo ou emprego, nos termos da legislação que disciplina a matéria.</w:t>
      </w:r>
    </w:p>
    <w:p w14:paraId="6F7A582C" w14:textId="77777777" w:rsidR="00DB2069" w:rsidRPr="001E64D9" w:rsidRDefault="00B0237C" w:rsidP="004947A6">
      <w:pPr>
        <w:spacing w:after="100" w:afterAutospacing="1" w:line="360" w:lineRule="auto"/>
        <w:jc w:val="center"/>
        <w:rPr>
          <w:rFonts w:ascii="Arial" w:eastAsia="Times New Roman" w:hAnsi="Arial" w:cs="Arial"/>
          <w:sz w:val="24"/>
          <w:szCs w:val="24"/>
        </w:rPr>
      </w:pPr>
      <w:r w:rsidRPr="001E64D9">
        <w:rPr>
          <w:rFonts w:ascii="Arial" w:eastAsia="Times New Roman" w:hAnsi="Arial" w:cs="Arial"/>
          <w:sz w:val="24"/>
          <w:szCs w:val="24"/>
        </w:rPr>
        <w:t>Rio de Janeiro, _____ de ___________________de _______.</w:t>
      </w:r>
    </w:p>
    <w:p w14:paraId="43957031" w14:textId="77777777" w:rsidR="00DB2069" w:rsidRPr="001E64D9" w:rsidRDefault="00B0237C" w:rsidP="004947A6">
      <w:pP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______________________________________________________</w:t>
      </w:r>
    </w:p>
    <w:p w14:paraId="56FDEA55"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CONTRATADA</w:t>
      </w:r>
    </w:p>
    <w:p w14:paraId="6613933F" w14:textId="77777777" w:rsidR="00AA6C0F"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r w:rsidR="00AA6C0F" w:rsidRPr="001E64D9">
        <w:rPr>
          <w:rFonts w:ascii="Arial" w:eastAsia="Times New Roman" w:hAnsi="Arial" w:cs="Arial"/>
          <w:color w:val="000000"/>
          <w:sz w:val="24"/>
          <w:szCs w:val="24"/>
        </w:rPr>
        <w:t xml:space="preserve"> </w:t>
      </w:r>
    </w:p>
    <w:p w14:paraId="1804C5F6"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(Nome, cargo e carimbo da empresa)</w:t>
      </w:r>
    </w:p>
    <w:p w14:paraId="0A2B1B54" w14:textId="77777777" w:rsidR="00DB2069" w:rsidRPr="001E64D9" w:rsidRDefault="00B0237C" w:rsidP="004947A6">
      <w:pPr>
        <w:spacing w:after="100" w:afterAutospacing="1" w:line="360" w:lineRule="auto"/>
        <w:jc w:val="center"/>
        <w:rPr>
          <w:rFonts w:ascii="Arial" w:hAnsi="Arial" w:cs="Arial"/>
          <w:b/>
          <w:bCs/>
          <w:sz w:val="24"/>
          <w:szCs w:val="24"/>
        </w:rPr>
      </w:pPr>
      <w:r w:rsidRPr="001E64D9">
        <w:rPr>
          <w:rFonts w:ascii="Arial" w:hAnsi="Arial" w:cs="Arial"/>
          <w:sz w:val="24"/>
          <w:szCs w:val="24"/>
        </w:rPr>
        <w:br w:type="page"/>
      </w:r>
      <w:r w:rsidRPr="001E64D9">
        <w:rPr>
          <w:rFonts w:ascii="Arial" w:hAnsi="Arial" w:cs="Arial"/>
          <w:b/>
          <w:bCs/>
          <w:sz w:val="24"/>
          <w:szCs w:val="24"/>
        </w:rPr>
        <w:t>ANEXO VI</w:t>
      </w:r>
      <w:r w:rsidR="001D6777" w:rsidRPr="001E64D9">
        <w:rPr>
          <w:rFonts w:ascii="Arial" w:hAnsi="Arial" w:cs="Arial"/>
          <w:b/>
          <w:bCs/>
          <w:sz w:val="24"/>
          <w:szCs w:val="24"/>
        </w:rPr>
        <w:t>I</w:t>
      </w:r>
    </w:p>
    <w:p w14:paraId="32C41865" w14:textId="77777777" w:rsidR="00DB2069" w:rsidRPr="001E64D9" w:rsidRDefault="00B0237C" w:rsidP="004947A6">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bCs/>
          <w:color w:val="000000"/>
          <w:sz w:val="24"/>
          <w:szCs w:val="24"/>
        </w:rPr>
        <w:t>DECLARAÇÃO REF. A</w:t>
      </w:r>
      <w:r w:rsidRPr="001E64D9">
        <w:rPr>
          <w:rFonts w:ascii="Arial" w:eastAsia="Times New Roman" w:hAnsi="Arial" w:cs="Arial"/>
          <w:b/>
          <w:color w:val="000000"/>
          <w:sz w:val="24"/>
          <w:szCs w:val="24"/>
        </w:rPr>
        <w:t>O DECRETO RIO Nº 23.445/2003</w:t>
      </w:r>
    </w:p>
    <w:p w14:paraId="27E89AFB"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FF0000"/>
          <w:sz w:val="24"/>
          <w:szCs w:val="24"/>
        </w:rPr>
        <w:t>(em papel timbrado da empresa)</w:t>
      </w:r>
    </w:p>
    <w:p w14:paraId="218E632E"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 xml:space="preserve">____________________________________ </w:t>
      </w:r>
      <w:r w:rsidRPr="001E64D9">
        <w:rPr>
          <w:rFonts w:ascii="Arial" w:eastAsia="Times New Roman" w:hAnsi="Arial" w:cs="Arial"/>
          <w:color w:val="FF0000"/>
          <w:sz w:val="24"/>
          <w:szCs w:val="24"/>
        </w:rPr>
        <w:t>[órgão ou entidade licitante]</w:t>
      </w:r>
      <w:r w:rsidRPr="001E64D9">
        <w:rPr>
          <w:rFonts w:ascii="Arial" w:eastAsia="Times New Roman" w:hAnsi="Arial" w:cs="Arial"/>
          <w:color w:val="000000"/>
          <w:sz w:val="24"/>
          <w:szCs w:val="24"/>
        </w:rPr>
        <w:t xml:space="preserve"> Ref. Licitação n° ___/____ ________________________________________ </w:t>
      </w:r>
      <w:r w:rsidRPr="001E64D9">
        <w:rPr>
          <w:rFonts w:ascii="Arial" w:eastAsia="Times New Roman" w:hAnsi="Arial" w:cs="Arial"/>
          <w:color w:val="FF0000"/>
          <w:sz w:val="24"/>
          <w:szCs w:val="24"/>
        </w:rPr>
        <w:t>[denominação/razão social da sociedade empresarial]</w:t>
      </w:r>
      <w:r w:rsidRPr="001E64D9">
        <w:rPr>
          <w:rFonts w:ascii="Arial" w:eastAsia="Times New Roman" w:hAnsi="Arial" w:cs="Arial"/>
          <w:sz w:val="24"/>
          <w:szCs w:val="24"/>
        </w:rPr>
        <w:t>,</w:t>
      </w:r>
      <w:r w:rsidRPr="001E64D9">
        <w:rPr>
          <w:rFonts w:ascii="Arial" w:eastAsia="Times New Roman" w:hAnsi="Arial" w:cs="Arial"/>
          <w:color w:val="FF0000"/>
          <w:sz w:val="24"/>
          <w:szCs w:val="24"/>
        </w:rPr>
        <w:t xml:space="preserve"> </w:t>
      </w:r>
      <w:r w:rsidRPr="001E64D9">
        <w:rPr>
          <w:rFonts w:ascii="Arial" w:eastAsia="Times New Roman" w:hAnsi="Arial" w:cs="Arial"/>
          <w:color w:val="000000"/>
          <w:sz w:val="24"/>
          <w:szCs w:val="24"/>
        </w:rPr>
        <w:t>inscrita no Cadastro Nacional de Pessoas Jurídicas – CNPJ sob o n° __________________, por intermédio do seu(sua) representante legal o(a) Sr.(a) ________________________________________, portador(a) da carteira de identidade n° _____________ e inscrito(a) no Cadastro de Pessoas Físicas – CPF sob o n° ___________________, DECLARA, para fins do disposto no inciso VI, do art. 68, da Lei Federal n° 14.133/2021, que não emprega menor de dezoito anos em trabalho noturno, perigoso ou insalubre e não emprega menor de dezesseis anos.</w:t>
      </w:r>
    </w:p>
    <w:p w14:paraId="6E7FA6F0" w14:textId="77777777" w:rsidR="00DB2069" w:rsidRPr="001E64D9" w:rsidRDefault="00B0237C"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Ressalva: (  ) Emprega menor, a partir de quatorze anos, na condição de aprendiz.</w:t>
      </w:r>
    </w:p>
    <w:p w14:paraId="32342D1D" w14:textId="77777777" w:rsidR="00DB2069" w:rsidRPr="001E64D9" w:rsidRDefault="00DB206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6B388FB" w14:textId="77777777" w:rsidR="00DB2069" w:rsidRPr="001E64D9" w:rsidRDefault="00B0237C" w:rsidP="004947A6">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Rio de Janeiro, ______de ____________de _____.</w:t>
      </w:r>
    </w:p>
    <w:p w14:paraId="009AB7B1" w14:textId="77777777" w:rsidR="00DB2069" w:rsidRPr="001E64D9" w:rsidRDefault="00DB2069" w:rsidP="004947A6">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4A859EBF"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_______________________________________________</w:t>
      </w:r>
    </w:p>
    <w:p w14:paraId="0327EDFE"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CONTRATADA</w:t>
      </w:r>
    </w:p>
    <w:p w14:paraId="2DE1D7BB"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p>
    <w:p w14:paraId="4C1DEC17"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(Nome, cargo e carimbo da empresa)</w:t>
      </w:r>
    </w:p>
    <w:p w14:paraId="32F6FFF4"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48C60610"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6FE36628" w14:textId="77777777" w:rsidR="00DB2069" w:rsidRPr="001E64D9" w:rsidRDefault="00DB2069" w:rsidP="004947A6">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74B18BFD" w14:textId="68633C30" w:rsidR="00DB2069" w:rsidRPr="001E64D9" w:rsidRDefault="00B0237C" w:rsidP="004947A6">
      <w:pPr>
        <w:spacing w:after="0" w:line="360" w:lineRule="auto"/>
        <w:jc w:val="center"/>
        <w:rPr>
          <w:rFonts w:ascii="Arial" w:eastAsia="Times New Roman" w:hAnsi="Arial" w:cs="Arial"/>
          <w:sz w:val="24"/>
          <w:szCs w:val="24"/>
        </w:rPr>
      </w:pPr>
      <w:r w:rsidRPr="001E64D9">
        <w:rPr>
          <w:rFonts w:ascii="Arial" w:hAnsi="Arial" w:cs="Arial"/>
          <w:sz w:val="24"/>
          <w:szCs w:val="24"/>
        </w:rPr>
        <w:br w:type="page"/>
      </w:r>
    </w:p>
    <w:p w14:paraId="5A545CC0" w14:textId="6B65F14C" w:rsidR="00D2197F" w:rsidRPr="001E64D9" w:rsidRDefault="00D2197F" w:rsidP="004947A6">
      <w:pPr>
        <w:autoSpaceDE w:val="0"/>
        <w:autoSpaceDN w:val="0"/>
        <w:adjustRightInd w:val="0"/>
        <w:spacing w:after="0" w:line="240" w:lineRule="auto"/>
        <w:jc w:val="center"/>
        <w:rPr>
          <w:rFonts w:ascii="Arial" w:hAnsi="Arial" w:cs="Arial"/>
          <w:b/>
          <w:bCs/>
          <w:sz w:val="24"/>
          <w:szCs w:val="24"/>
        </w:rPr>
      </w:pPr>
      <w:r w:rsidRPr="001E64D9">
        <w:rPr>
          <w:rFonts w:ascii="Arial" w:hAnsi="Arial" w:cs="Arial"/>
          <w:b/>
          <w:bCs/>
          <w:sz w:val="24"/>
          <w:szCs w:val="24"/>
        </w:rPr>
        <w:t xml:space="preserve">ANEXO </w:t>
      </w:r>
      <w:r w:rsidR="007C61D7">
        <w:rPr>
          <w:rFonts w:ascii="Arial" w:hAnsi="Arial" w:cs="Arial"/>
          <w:b/>
          <w:bCs/>
          <w:sz w:val="24"/>
          <w:szCs w:val="24"/>
        </w:rPr>
        <w:t>VIII</w:t>
      </w:r>
    </w:p>
    <w:p w14:paraId="71771015" w14:textId="77777777" w:rsidR="00D2197F" w:rsidRPr="001E64D9" w:rsidRDefault="00D2197F" w:rsidP="004947A6">
      <w:pPr>
        <w:autoSpaceDE w:val="0"/>
        <w:autoSpaceDN w:val="0"/>
        <w:adjustRightInd w:val="0"/>
        <w:spacing w:after="0" w:line="240" w:lineRule="auto"/>
        <w:rPr>
          <w:rFonts w:ascii="Arial" w:hAnsi="Arial" w:cs="Arial"/>
          <w:sz w:val="24"/>
          <w:szCs w:val="24"/>
        </w:rPr>
      </w:pPr>
    </w:p>
    <w:p w14:paraId="7FB0E9C4" w14:textId="77777777" w:rsidR="00D2197F" w:rsidRDefault="00D2197F" w:rsidP="004947A6">
      <w:pPr>
        <w:autoSpaceDE w:val="0"/>
        <w:autoSpaceDN w:val="0"/>
        <w:adjustRightInd w:val="0"/>
        <w:spacing w:after="0" w:line="240" w:lineRule="auto"/>
        <w:jc w:val="center"/>
        <w:rPr>
          <w:rFonts w:ascii="Arial" w:hAnsi="Arial" w:cs="Arial"/>
          <w:b/>
          <w:bCs/>
          <w:sz w:val="24"/>
          <w:szCs w:val="24"/>
        </w:rPr>
      </w:pPr>
      <w:r w:rsidRPr="001E64D9">
        <w:rPr>
          <w:rFonts w:ascii="Arial" w:hAnsi="Arial" w:cs="Arial"/>
          <w:b/>
          <w:bCs/>
          <w:sz w:val="24"/>
          <w:szCs w:val="24"/>
        </w:rPr>
        <w:t>AUTORIZAÇÃO - DECRETO RIO nº 46.785/2019</w:t>
      </w:r>
    </w:p>
    <w:p w14:paraId="2A9C69FE" w14:textId="77777777" w:rsidR="00577114" w:rsidRDefault="00577114" w:rsidP="004947A6">
      <w:pPr>
        <w:autoSpaceDE w:val="0"/>
        <w:autoSpaceDN w:val="0"/>
        <w:adjustRightInd w:val="0"/>
        <w:spacing w:after="0" w:line="240" w:lineRule="auto"/>
        <w:jc w:val="center"/>
        <w:rPr>
          <w:rFonts w:ascii="Arial" w:hAnsi="Arial" w:cs="Arial"/>
          <w:b/>
          <w:bCs/>
          <w:sz w:val="24"/>
          <w:szCs w:val="24"/>
        </w:rPr>
      </w:pPr>
    </w:p>
    <w:p w14:paraId="6EA38D43" w14:textId="77777777" w:rsidR="00577114" w:rsidRPr="00577114" w:rsidRDefault="00577114" w:rsidP="00577114">
      <w:pPr>
        <w:spacing w:after="100" w:afterAutospacing="1" w:line="360" w:lineRule="auto"/>
        <w:jc w:val="center"/>
        <w:rPr>
          <w:rFonts w:ascii="Arial" w:eastAsia="Times New Roman" w:hAnsi="Arial" w:cs="Arial"/>
          <w:color w:val="FF0000"/>
          <w:sz w:val="24"/>
          <w:szCs w:val="24"/>
        </w:rPr>
      </w:pPr>
      <w:r w:rsidRPr="00577114">
        <w:rPr>
          <w:rFonts w:ascii="Arial" w:eastAsia="Times New Roman" w:hAnsi="Arial" w:cs="Arial"/>
          <w:i/>
          <w:iCs/>
          <w:color w:val="FF0000"/>
          <w:sz w:val="24"/>
          <w:szCs w:val="24"/>
        </w:rPr>
        <w:t>PREGÃO ELETRÔNICO PE  MULTIRIO  N.º 90634/2025</w:t>
      </w:r>
    </w:p>
    <w:p w14:paraId="70EDD223" w14:textId="77777777" w:rsidR="00577114" w:rsidRPr="001E64D9" w:rsidRDefault="00577114" w:rsidP="00577114">
      <w:pPr>
        <w:autoSpaceDE w:val="0"/>
        <w:autoSpaceDN w:val="0"/>
        <w:adjustRightInd w:val="0"/>
        <w:spacing w:after="0" w:line="240" w:lineRule="auto"/>
        <w:rPr>
          <w:rFonts w:ascii="Arial" w:hAnsi="Arial" w:cs="Arial"/>
          <w:b/>
          <w:bCs/>
          <w:sz w:val="24"/>
          <w:szCs w:val="24"/>
        </w:rPr>
      </w:pPr>
    </w:p>
    <w:p w14:paraId="4104F306" w14:textId="77777777" w:rsidR="00D2197F" w:rsidRPr="001E64D9" w:rsidRDefault="00D2197F" w:rsidP="004947A6">
      <w:pPr>
        <w:autoSpaceDE w:val="0"/>
        <w:autoSpaceDN w:val="0"/>
        <w:adjustRightInd w:val="0"/>
        <w:spacing w:after="0" w:line="240" w:lineRule="auto"/>
        <w:rPr>
          <w:rFonts w:ascii="Arial" w:hAnsi="Arial" w:cs="Arial"/>
          <w:color w:val="FF0000"/>
          <w:sz w:val="24"/>
          <w:szCs w:val="24"/>
        </w:rPr>
      </w:pPr>
    </w:p>
    <w:p w14:paraId="75EBF987" w14:textId="77777777" w:rsidR="00D2197F" w:rsidRPr="001E64D9" w:rsidRDefault="00D2197F" w:rsidP="004947A6">
      <w:pPr>
        <w:autoSpaceDE w:val="0"/>
        <w:autoSpaceDN w:val="0"/>
        <w:adjustRightInd w:val="0"/>
        <w:spacing w:after="0" w:line="240" w:lineRule="auto"/>
        <w:rPr>
          <w:rFonts w:ascii="Arial" w:hAnsi="Arial" w:cs="Arial"/>
          <w:color w:val="FF0000"/>
          <w:sz w:val="24"/>
          <w:szCs w:val="24"/>
        </w:rPr>
      </w:pPr>
      <w:r w:rsidRPr="001E64D9">
        <w:rPr>
          <w:rFonts w:ascii="Arial" w:hAnsi="Arial" w:cs="Arial"/>
          <w:color w:val="FF0000"/>
          <w:sz w:val="24"/>
          <w:szCs w:val="24"/>
        </w:rPr>
        <w:t>(em papel timbrado da empresa)</w:t>
      </w:r>
    </w:p>
    <w:p w14:paraId="78D0B3C4" w14:textId="77777777" w:rsidR="00D2197F" w:rsidRPr="001E64D9" w:rsidRDefault="00D2197F" w:rsidP="004947A6">
      <w:pPr>
        <w:autoSpaceDE w:val="0"/>
        <w:autoSpaceDN w:val="0"/>
        <w:adjustRightInd w:val="0"/>
        <w:spacing w:after="0" w:line="240" w:lineRule="auto"/>
        <w:rPr>
          <w:rFonts w:ascii="Arial" w:hAnsi="Arial" w:cs="Arial"/>
          <w:color w:val="FF0000"/>
          <w:sz w:val="24"/>
          <w:szCs w:val="24"/>
        </w:rPr>
      </w:pPr>
    </w:p>
    <w:p w14:paraId="798D4CA0" w14:textId="77777777" w:rsidR="00D2197F" w:rsidRPr="001E64D9" w:rsidRDefault="00D2197F" w:rsidP="004947A6">
      <w:pPr>
        <w:autoSpaceDE w:val="0"/>
        <w:autoSpaceDN w:val="0"/>
        <w:adjustRightInd w:val="0"/>
        <w:spacing w:after="0" w:line="240" w:lineRule="auto"/>
        <w:rPr>
          <w:rFonts w:ascii="Arial" w:hAnsi="Arial" w:cs="Arial"/>
          <w:sz w:val="24"/>
          <w:szCs w:val="24"/>
        </w:rPr>
      </w:pPr>
    </w:p>
    <w:p w14:paraId="3CC1A204" w14:textId="77777777" w:rsidR="00D2197F" w:rsidRPr="001E64D9" w:rsidRDefault="00D2197F"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[razão social da contratada], inscrita no Cadastro Nacional de Pessoas Jurídicas – CNPJ sob o nº__________________, por intermédio de seu (sua) representante legal o (a) Sr(a)___________________, portador (a) da carteira de identidade nº _____________e inscrito (a) no Cadastro de Pessoas Físicas - CPF sob o nº_______________, AUTORIZA, para fins do Decreto Rio nº____________, a MULTIRIO – Empresa Municipal de Multimeios Ltda., representado pelo(a) __________________[autoridade administrativa competente para firmar o contrato], inscrita no Cadastro Nacional de Pessoas Jurídicas - CNPJ sob o nº </w:t>
      </w:r>
      <w:r w:rsidR="00407EDF" w:rsidRPr="001E64D9">
        <w:rPr>
          <w:rFonts w:ascii="Arial" w:eastAsia="Times New Roman" w:hAnsi="Arial" w:cs="Arial"/>
          <w:sz w:val="24"/>
          <w:szCs w:val="24"/>
        </w:rPr>
        <w:t>74.114.471/0001-67</w:t>
      </w:r>
      <w:r w:rsidRPr="001E64D9">
        <w:rPr>
          <w:rFonts w:ascii="Arial" w:eastAsia="Times New Roman" w:hAnsi="Arial" w:cs="Arial"/>
          <w:sz w:val="24"/>
          <w:szCs w:val="24"/>
        </w:rPr>
        <w:t>, a fazer desconto em suas faturas e realizar os pagamentos dos</w:t>
      </w:r>
      <w:r w:rsidR="00697A9C" w:rsidRPr="001E64D9">
        <w:rPr>
          <w:rFonts w:ascii="Arial" w:eastAsia="Times New Roman" w:hAnsi="Arial" w:cs="Arial"/>
          <w:sz w:val="24"/>
          <w:szCs w:val="24"/>
        </w:rPr>
        <w:t xml:space="preserve"> </w:t>
      </w:r>
      <w:r w:rsidRPr="001E64D9">
        <w:rPr>
          <w:rFonts w:ascii="Arial" w:eastAsia="Times New Roman" w:hAnsi="Arial" w:cs="Arial"/>
          <w:sz w:val="24"/>
          <w:szCs w:val="24"/>
        </w:rPr>
        <w:t>salários e demais verbas trabalhistas diretamente aos seus empregados, bem como das</w:t>
      </w:r>
      <w:r w:rsidR="00697A9C" w:rsidRPr="001E64D9">
        <w:rPr>
          <w:rFonts w:ascii="Arial" w:eastAsia="Times New Roman" w:hAnsi="Arial" w:cs="Arial"/>
          <w:sz w:val="24"/>
          <w:szCs w:val="24"/>
        </w:rPr>
        <w:t xml:space="preserve"> </w:t>
      </w:r>
      <w:r w:rsidRPr="001E64D9">
        <w:rPr>
          <w:rFonts w:ascii="Arial" w:eastAsia="Times New Roman" w:hAnsi="Arial" w:cs="Arial"/>
          <w:sz w:val="24"/>
          <w:szCs w:val="24"/>
        </w:rPr>
        <w:t>contribuições previdenciárias e do Fundo de Garantia por Tempo de Serviço - FGTS,</w:t>
      </w:r>
      <w:r w:rsidR="00697A9C" w:rsidRPr="001E64D9">
        <w:rPr>
          <w:rFonts w:ascii="Arial" w:eastAsia="Times New Roman" w:hAnsi="Arial" w:cs="Arial"/>
          <w:sz w:val="24"/>
          <w:szCs w:val="24"/>
        </w:rPr>
        <w:t xml:space="preserve"> </w:t>
      </w:r>
      <w:r w:rsidRPr="001E64D9">
        <w:rPr>
          <w:rFonts w:ascii="Arial" w:eastAsia="Times New Roman" w:hAnsi="Arial" w:cs="Arial"/>
          <w:sz w:val="24"/>
          <w:szCs w:val="24"/>
        </w:rPr>
        <w:t>quando esses não forem adimplidos por esta empresa.</w:t>
      </w:r>
    </w:p>
    <w:p w14:paraId="6B715216" w14:textId="77777777" w:rsidR="00D2197F" w:rsidRPr="001E64D9" w:rsidRDefault="00D2197F" w:rsidP="004947A6">
      <w:pPr>
        <w:spacing w:after="100" w:afterAutospacing="1" w:line="360" w:lineRule="auto"/>
        <w:jc w:val="center"/>
        <w:rPr>
          <w:rFonts w:ascii="Arial" w:eastAsia="Times New Roman" w:hAnsi="Arial" w:cs="Arial"/>
          <w:sz w:val="24"/>
          <w:szCs w:val="24"/>
        </w:rPr>
      </w:pPr>
      <w:r w:rsidRPr="001E64D9">
        <w:rPr>
          <w:rFonts w:ascii="Arial" w:eastAsia="Times New Roman" w:hAnsi="Arial" w:cs="Arial"/>
          <w:sz w:val="24"/>
          <w:szCs w:val="24"/>
        </w:rPr>
        <w:t>Rio de Janeiro,___ de _________de____.</w:t>
      </w:r>
    </w:p>
    <w:p w14:paraId="7566FFA3" w14:textId="77777777" w:rsidR="00697A9C" w:rsidRPr="001E64D9" w:rsidRDefault="00697A9C" w:rsidP="004947A6">
      <w:pPr>
        <w:spacing w:after="100" w:afterAutospacing="1" w:line="360" w:lineRule="auto"/>
        <w:jc w:val="center"/>
        <w:rPr>
          <w:rFonts w:ascii="Arial" w:eastAsia="Times New Roman" w:hAnsi="Arial" w:cs="Arial"/>
          <w:sz w:val="24"/>
          <w:szCs w:val="24"/>
        </w:rPr>
      </w:pPr>
    </w:p>
    <w:p w14:paraId="0B6A14EB" w14:textId="77777777" w:rsidR="00697A9C" w:rsidRPr="001E64D9" w:rsidRDefault="00D2197F" w:rsidP="004947A6">
      <w:pP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___________________________________________________</w:t>
      </w:r>
    </w:p>
    <w:p w14:paraId="7FB122DB" w14:textId="77777777" w:rsidR="00697A9C" w:rsidRPr="001E64D9" w:rsidRDefault="00D2197F" w:rsidP="004947A6">
      <w:pP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REPRESENTANTE</w:t>
      </w:r>
      <w:r w:rsidR="00697A9C" w:rsidRPr="001E64D9">
        <w:rPr>
          <w:rFonts w:ascii="Arial" w:eastAsia="Times New Roman" w:hAnsi="Arial" w:cs="Arial"/>
          <w:sz w:val="24"/>
          <w:szCs w:val="24"/>
        </w:rPr>
        <w:t xml:space="preserve"> </w:t>
      </w:r>
      <w:r w:rsidRPr="001E64D9">
        <w:rPr>
          <w:rFonts w:ascii="Arial" w:eastAsia="Times New Roman" w:hAnsi="Arial" w:cs="Arial"/>
          <w:sz w:val="24"/>
          <w:szCs w:val="24"/>
        </w:rPr>
        <w:t>LEGAL DA EMPRESA</w:t>
      </w:r>
      <w:r w:rsidR="00697A9C" w:rsidRPr="001E64D9">
        <w:rPr>
          <w:rFonts w:ascii="Arial" w:eastAsia="Times New Roman" w:hAnsi="Arial" w:cs="Arial"/>
          <w:sz w:val="24"/>
          <w:szCs w:val="24"/>
        </w:rPr>
        <w:t xml:space="preserve"> </w:t>
      </w:r>
    </w:p>
    <w:p w14:paraId="49932132" w14:textId="77777777" w:rsidR="00D2197F" w:rsidRPr="001E64D9" w:rsidRDefault="00D2197F" w:rsidP="004947A6">
      <w:pPr>
        <w:spacing w:after="0" w:line="360" w:lineRule="auto"/>
        <w:jc w:val="center"/>
        <w:rPr>
          <w:rFonts w:ascii="Arial" w:hAnsi="Arial" w:cs="Arial"/>
          <w:sz w:val="24"/>
          <w:szCs w:val="24"/>
        </w:rPr>
      </w:pPr>
      <w:r w:rsidRPr="001E64D9">
        <w:rPr>
          <w:rFonts w:ascii="Arial" w:hAnsi="Arial" w:cs="Arial"/>
          <w:sz w:val="24"/>
          <w:szCs w:val="24"/>
        </w:rPr>
        <w:t>(Nome, cargo e carimbo da empresa)</w:t>
      </w:r>
    </w:p>
    <w:p w14:paraId="2C6D5BE6" w14:textId="77777777" w:rsidR="00D2197F" w:rsidRPr="001E64D9" w:rsidRDefault="00D2197F" w:rsidP="004947A6">
      <w:pPr>
        <w:pStyle w:val="Ttulo1"/>
        <w:spacing w:before="0" w:after="100" w:afterAutospacing="1" w:line="360" w:lineRule="auto"/>
        <w:jc w:val="center"/>
        <w:rPr>
          <w:rFonts w:ascii="Arial" w:hAnsi="Arial" w:cs="Arial"/>
          <w:szCs w:val="24"/>
        </w:rPr>
      </w:pPr>
    </w:p>
    <w:p w14:paraId="7A6B4D22" w14:textId="77777777" w:rsidR="00697A9C" w:rsidRPr="001E64D9" w:rsidRDefault="00697A9C" w:rsidP="004947A6">
      <w:pPr>
        <w:rPr>
          <w:rFonts w:ascii="Arial" w:hAnsi="Arial" w:cs="Arial"/>
          <w:sz w:val="24"/>
          <w:szCs w:val="24"/>
        </w:rPr>
      </w:pPr>
    </w:p>
    <w:p w14:paraId="017B159B" w14:textId="77777777" w:rsidR="00697A9C" w:rsidRPr="001E64D9" w:rsidRDefault="00697A9C" w:rsidP="004947A6">
      <w:pPr>
        <w:rPr>
          <w:rFonts w:ascii="Arial" w:hAnsi="Arial" w:cs="Arial"/>
          <w:sz w:val="24"/>
          <w:szCs w:val="24"/>
        </w:rPr>
      </w:pPr>
    </w:p>
    <w:p w14:paraId="69F87F59" w14:textId="77777777" w:rsidR="00D2197F" w:rsidRPr="001E64D9" w:rsidRDefault="00D2197F" w:rsidP="004947A6">
      <w:pPr>
        <w:pStyle w:val="Ttulo1"/>
        <w:spacing w:before="0" w:after="100" w:afterAutospacing="1" w:line="360" w:lineRule="auto"/>
        <w:jc w:val="center"/>
        <w:rPr>
          <w:rFonts w:ascii="Arial" w:hAnsi="Arial" w:cs="Arial"/>
          <w:szCs w:val="24"/>
        </w:rPr>
      </w:pPr>
    </w:p>
    <w:p w14:paraId="7D3A6155" w14:textId="77777777" w:rsidR="00697A9C" w:rsidRPr="001E64D9" w:rsidRDefault="00697A9C" w:rsidP="004947A6">
      <w:pPr>
        <w:rPr>
          <w:rFonts w:ascii="Arial" w:hAnsi="Arial" w:cs="Arial"/>
          <w:sz w:val="24"/>
          <w:szCs w:val="24"/>
        </w:rPr>
      </w:pPr>
    </w:p>
    <w:p w14:paraId="43B4E3AE" w14:textId="77777777" w:rsidR="00697A9C" w:rsidRPr="001E64D9" w:rsidRDefault="00697A9C" w:rsidP="004947A6">
      <w:pPr>
        <w:rPr>
          <w:rFonts w:ascii="Arial" w:hAnsi="Arial" w:cs="Arial"/>
          <w:sz w:val="24"/>
          <w:szCs w:val="24"/>
        </w:rPr>
      </w:pPr>
    </w:p>
    <w:p w14:paraId="0D8F4FF9" w14:textId="60A16C82" w:rsidR="00DB2069" w:rsidRPr="001E64D9" w:rsidRDefault="00B0237C" w:rsidP="004947A6">
      <w:pPr>
        <w:pStyle w:val="Ttulo1"/>
        <w:spacing w:before="0" w:after="100" w:afterAutospacing="1" w:line="360" w:lineRule="auto"/>
        <w:jc w:val="center"/>
        <w:rPr>
          <w:rFonts w:ascii="Arial" w:hAnsi="Arial" w:cs="Arial"/>
          <w:szCs w:val="24"/>
        </w:rPr>
      </w:pPr>
      <w:r w:rsidRPr="001E64D9">
        <w:rPr>
          <w:rFonts w:ascii="Arial" w:hAnsi="Arial" w:cs="Arial"/>
          <w:szCs w:val="24"/>
        </w:rPr>
        <w:t xml:space="preserve">ANEXO </w:t>
      </w:r>
      <w:r w:rsidR="007C61D7">
        <w:rPr>
          <w:rFonts w:ascii="Arial" w:hAnsi="Arial" w:cs="Arial"/>
          <w:szCs w:val="24"/>
        </w:rPr>
        <w:t>I</w:t>
      </w:r>
      <w:r w:rsidRPr="001E64D9">
        <w:rPr>
          <w:rFonts w:ascii="Arial" w:hAnsi="Arial" w:cs="Arial"/>
          <w:szCs w:val="24"/>
        </w:rPr>
        <w:t>X</w:t>
      </w:r>
    </w:p>
    <w:p w14:paraId="4DFBBB0E" w14:textId="77777777" w:rsidR="00DB2069" w:rsidRDefault="00B0237C" w:rsidP="004947A6">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1E64D9">
        <w:rPr>
          <w:rFonts w:ascii="Arial" w:eastAsia="Times New Roman" w:hAnsi="Arial" w:cs="Arial"/>
          <w:b/>
          <w:color w:val="000000"/>
          <w:sz w:val="24"/>
          <w:szCs w:val="24"/>
        </w:rPr>
        <w:t xml:space="preserve">DECLARAÇÃO PARA FINS DE HABILITAÇÃO </w:t>
      </w:r>
    </w:p>
    <w:p w14:paraId="4A892084" w14:textId="77777777" w:rsidR="00577114" w:rsidRPr="00577114" w:rsidRDefault="00577114" w:rsidP="00577114">
      <w:pPr>
        <w:spacing w:after="100" w:afterAutospacing="1" w:line="360" w:lineRule="auto"/>
        <w:jc w:val="center"/>
        <w:rPr>
          <w:rFonts w:ascii="Arial" w:eastAsia="Times New Roman" w:hAnsi="Arial" w:cs="Arial"/>
          <w:color w:val="FF0000"/>
          <w:sz w:val="24"/>
          <w:szCs w:val="24"/>
        </w:rPr>
      </w:pPr>
      <w:r w:rsidRPr="00577114">
        <w:rPr>
          <w:rFonts w:ascii="Arial" w:eastAsia="Times New Roman" w:hAnsi="Arial" w:cs="Arial"/>
          <w:color w:val="FF0000"/>
          <w:sz w:val="24"/>
          <w:szCs w:val="24"/>
        </w:rPr>
        <w:t>PREGÃO ELETRÔNICO PE  MULTIRIO  N.º 90634/2025</w:t>
      </w:r>
    </w:p>
    <w:p w14:paraId="6D03EC32" w14:textId="77777777" w:rsidR="00577114" w:rsidRPr="001E64D9" w:rsidRDefault="00577114" w:rsidP="00577114">
      <w:pPr>
        <w:pBdr>
          <w:top w:val="nil"/>
          <w:left w:val="nil"/>
          <w:bottom w:val="nil"/>
          <w:right w:val="nil"/>
          <w:between w:val="nil"/>
        </w:pBdr>
        <w:spacing w:after="100" w:afterAutospacing="1" w:line="360" w:lineRule="auto"/>
        <w:rPr>
          <w:rFonts w:ascii="Arial" w:eastAsia="Times New Roman" w:hAnsi="Arial" w:cs="Arial"/>
          <w:b/>
          <w:color w:val="000000"/>
          <w:sz w:val="24"/>
          <w:szCs w:val="24"/>
        </w:rPr>
      </w:pPr>
    </w:p>
    <w:p w14:paraId="4D43D962" w14:textId="77777777" w:rsidR="00DB2069" w:rsidRPr="001E64D9" w:rsidRDefault="00B0237C" w:rsidP="004947A6">
      <w:pPr>
        <w:spacing w:after="100" w:afterAutospacing="1" w:line="360" w:lineRule="auto"/>
        <w:jc w:val="both"/>
        <w:rPr>
          <w:rFonts w:ascii="Arial" w:eastAsia="Times New Roman" w:hAnsi="Arial" w:cs="Arial"/>
          <w:color w:val="FF0000"/>
          <w:sz w:val="24"/>
          <w:szCs w:val="24"/>
        </w:rPr>
      </w:pPr>
      <w:r w:rsidRPr="001E64D9">
        <w:rPr>
          <w:rFonts w:ascii="Arial" w:eastAsia="Times New Roman" w:hAnsi="Arial" w:cs="Arial"/>
          <w:color w:val="FF0000"/>
          <w:sz w:val="24"/>
          <w:szCs w:val="24"/>
        </w:rPr>
        <w:t>(em papel timbrado da empresa)</w:t>
      </w:r>
    </w:p>
    <w:p w14:paraId="3EF76183" w14:textId="77777777" w:rsidR="00697A9C" w:rsidRPr="001E64D9" w:rsidRDefault="00697A9C" w:rsidP="004947A6">
      <w:pPr>
        <w:spacing w:after="100" w:afterAutospacing="1" w:line="360" w:lineRule="auto"/>
        <w:jc w:val="both"/>
        <w:rPr>
          <w:rFonts w:ascii="Arial" w:eastAsia="Times New Roman" w:hAnsi="Arial" w:cs="Arial"/>
          <w:color w:val="FF0000"/>
          <w:sz w:val="24"/>
          <w:szCs w:val="24"/>
        </w:rPr>
      </w:pPr>
    </w:p>
    <w:p w14:paraId="3364C16C" w14:textId="77777777" w:rsidR="00DB2069" w:rsidRPr="001E64D9" w:rsidRDefault="00B0237C" w:rsidP="004947A6">
      <w:pPr>
        <w:spacing w:after="100" w:afterAutospacing="1" w:line="360" w:lineRule="auto"/>
        <w:jc w:val="both"/>
        <w:rPr>
          <w:rFonts w:ascii="Arial" w:eastAsia="Times New Roman" w:hAnsi="Arial" w:cs="Arial"/>
          <w:i/>
          <w:iCs/>
          <w:color w:val="FF0000"/>
          <w:sz w:val="24"/>
          <w:szCs w:val="24"/>
        </w:rPr>
      </w:pPr>
      <w:r w:rsidRPr="001E64D9">
        <w:rPr>
          <w:rFonts w:ascii="Arial" w:eastAsia="Times New Roman" w:hAnsi="Arial" w:cs="Arial"/>
          <w:i/>
          <w:iCs/>
          <w:color w:val="FF0000"/>
          <w:sz w:val="24"/>
          <w:szCs w:val="24"/>
        </w:rPr>
        <w:t>[denominação/razão social da sociedade empresarial]</w:t>
      </w:r>
    </w:p>
    <w:p w14:paraId="3B5D161D" w14:textId="77777777" w:rsidR="00DB2069" w:rsidRPr="001E64D9" w:rsidRDefault="00B0237C" w:rsidP="004947A6">
      <w:pPr>
        <w:tabs>
          <w:tab w:val="left" w:pos="5980"/>
        </w:tabs>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Cadastro Nacional de Pessoas Jurídicas – CNPJ n°____________.</w:t>
      </w:r>
    </w:p>
    <w:p w14:paraId="6F173222" w14:textId="46A19C20" w:rsidR="00577114" w:rsidRPr="00577114" w:rsidRDefault="00B0237C" w:rsidP="00577114">
      <w:pPr>
        <w:spacing w:after="100" w:afterAutospacing="1" w:line="360" w:lineRule="auto"/>
        <w:jc w:val="both"/>
        <w:rPr>
          <w:rFonts w:ascii="Arial" w:eastAsia="Times New Roman" w:hAnsi="Arial" w:cs="Arial"/>
          <w:i/>
          <w:iCs/>
          <w:color w:val="FF0000"/>
          <w:sz w:val="24"/>
          <w:szCs w:val="24"/>
        </w:rPr>
      </w:pPr>
      <w:r w:rsidRPr="001E64D9">
        <w:rPr>
          <w:rFonts w:ascii="Arial" w:eastAsia="Times New Roman" w:hAnsi="Arial" w:cs="Arial"/>
          <w:i/>
          <w:iCs/>
          <w:color w:val="FF0000"/>
          <w:sz w:val="24"/>
          <w:szCs w:val="24"/>
        </w:rPr>
        <w:t>[endereço da sociedade empresarial]</w:t>
      </w:r>
      <w:r w:rsidR="00577114" w:rsidRPr="00577114">
        <w:rPr>
          <w:rFonts w:ascii="Arial" w:eastAsia="Times New Roman" w:hAnsi="Arial" w:cs="Arial"/>
          <w:i/>
          <w:iCs/>
          <w:color w:val="FF0000"/>
          <w:sz w:val="24"/>
          <w:szCs w:val="24"/>
        </w:rPr>
        <w:t xml:space="preserve"> </w:t>
      </w:r>
    </w:p>
    <w:p w14:paraId="3DAA5E15" w14:textId="77777777" w:rsidR="00DB2069" w:rsidRPr="001E64D9" w:rsidRDefault="00B0237C" w:rsidP="004947A6">
      <w:pP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DECLARAMOS que atendemos aos requisitos de habilitação, respondendo pela veracidade das informações prestadas, na forma da lei</w:t>
      </w:r>
      <w:r w:rsidR="00C80AC2" w:rsidRPr="001E64D9">
        <w:rPr>
          <w:rFonts w:ascii="Arial" w:eastAsia="Times New Roman" w:hAnsi="Arial" w:cs="Arial"/>
          <w:sz w:val="24"/>
          <w:szCs w:val="24"/>
        </w:rPr>
        <w:t xml:space="preserve"> e, AINDA, que </w:t>
      </w:r>
      <w:r w:rsidRPr="001E64D9">
        <w:rPr>
          <w:rFonts w:ascii="Arial" w:eastAsia="Times New Roman" w:hAnsi="Arial" w:cs="Arial"/>
          <w:sz w:val="24"/>
          <w:szCs w:val="24"/>
        </w:rPr>
        <w:t>nossa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BE816C8" w14:textId="77777777" w:rsidR="00DB2069" w:rsidRPr="001E64D9" w:rsidRDefault="00B0237C" w:rsidP="004947A6">
      <w:pPr>
        <w:spacing w:after="100" w:afterAutospacing="1" w:line="360" w:lineRule="auto"/>
        <w:jc w:val="center"/>
        <w:rPr>
          <w:rFonts w:ascii="Arial" w:eastAsia="Times New Roman" w:hAnsi="Arial" w:cs="Arial"/>
          <w:sz w:val="24"/>
          <w:szCs w:val="24"/>
        </w:rPr>
      </w:pPr>
      <w:r w:rsidRPr="001E64D9">
        <w:rPr>
          <w:rFonts w:ascii="Arial" w:eastAsia="Times New Roman" w:hAnsi="Arial" w:cs="Arial"/>
          <w:sz w:val="24"/>
          <w:szCs w:val="24"/>
        </w:rPr>
        <w:t>Rio de Janeiro, _____ de ___________________de _______.</w:t>
      </w:r>
    </w:p>
    <w:p w14:paraId="21BED79E" w14:textId="77777777" w:rsidR="00DB2069" w:rsidRPr="001E64D9" w:rsidRDefault="00DB2069" w:rsidP="004947A6">
      <w:pPr>
        <w:spacing w:after="100" w:afterAutospacing="1" w:line="360" w:lineRule="auto"/>
        <w:jc w:val="both"/>
        <w:rPr>
          <w:rFonts w:ascii="Arial" w:eastAsia="Times New Roman" w:hAnsi="Arial" w:cs="Arial"/>
          <w:sz w:val="24"/>
          <w:szCs w:val="24"/>
        </w:rPr>
      </w:pPr>
    </w:p>
    <w:p w14:paraId="31627D86" w14:textId="77777777" w:rsidR="00DB2069" w:rsidRPr="001E64D9" w:rsidRDefault="00B0237C" w:rsidP="004947A6">
      <w:pP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______________________________________________________</w:t>
      </w:r>
    </w:p>
    <w:p w14:paraId="2A764F34"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CONTRATADA</w:t>
      </w:r>
    </w:p>
    <w:p w14:paraId="17C94959"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1E64D9">
        <w:rPr>
          <w:rFonts w:ascii="Arial" w:eastAsia="Times New Roman" w:hAnsi="Arial" w:cs="Arial"/>
          <w:color w:val="000000"/>
          <w:sz w:val="24"/>
          <w:szCs w:val="24"/>
        </w:rPr>
        <w:t>REPRESENTANTE LEGAL DA EMPRESA</w:t>
      </w:r>
    </w:p>
    <w:p w14:paraId="200F8B70" w14:textId="77777777" w:rsidR="00DB2069" w:rsidRPr="001E64D9" w:rsidRDefault="00B0237C" w:rsidP="004947A6">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(Nome, cargo e carimbo da empresa)</w:t>
      </w:r>
    </w:p>
    <w:p w14:paraId="0F6512B2" w14:textId="77777777" w:rsidR="00DB2069" w:rsidRPr="001E64D9" w:rsidRDefault="00B0237C" w:rsidP="004947A6">
      <w:pPr>
        <w:spacing w:after="100" w:afterAutospacing="1" w:line="360" w:lineRule="auto"/>
        <w:rPr>
          <w:rFonts w:ascii="Arial" w:eastAsia="Times New Roman" w:hAnsi="Arial" w:cs="Arial"/>
          <w:color w:val="000000"/>
          <w:sz w:val="24"/>
          <w:szCs w:val="24"/>
        </w:rPr>
      </w:pPr>
      <w:r w:rsidRPr="001E64D9">
        <w:rPr>
          <w:rFonts w:ascii="Arial" w:hAnsi="Arial" w:cs="Arial"/>
          <w:sz w:val="24"/>
          <w:szCs w:val="24"/>
        </w:rPr>
        <w:br w:type="page"/>
      </w:r>
    </w:p>
    <w:p w14:paraId="25F2C867" w14:textId="63E5B3D3" w:rsidR="00DB2069" w:rsidRPr="001E64D9" w:rsidRDefault="00B0237C" w:rsidP="004947A6">
      <w:pPr>
        <w:spacing w:after="100" w:afterAutospacing="1" w:line="360" w:lineRule="auto"/>
        <w:jc w:val="center"/>
        <w:rPr>
          <w:rFonts w:ascii="Arial" w:hAnsi="Arial" w:cs="Arial"/>
          <w:b/>
          <w:bCs/>
          <w:sz w:val="24"/>
          <w:szCs w:val="24"/>
        </w:rPr>
      </w:pPr>
      <w:r w:rsidRPr="001E64D9">
        <w:rPr>
          <w:rFonts w:ascii="Arial" w:hAnsi="Arial" w:cs="Arial"/>
          <w:b/>
          <w:bCs/>
          <w:sz w:val="24"/>
          <w:szCs w:val="24"/>
        </w:rPr>
        <w:t>ANEXO X</w:t>
      </w:r>
    </w:p>
    <w:p w14:paraId="6DFEDB9A" w14:textId="77777777" w:rsidR="00A132A2" w:rsidRPr="001E64D9" w:rsidRDefault="00A132A2" w:rsidP="004947A6">
      <w:pPr>
        <w:pBdr>
          <w:top w:val="nil"/>
          <w:left w:val="nil"/>
          <w:bottom w:val="nil"/>
          <w:right w:val="nil"/>
          <w:between w:val="nil"/>
        </w:pBdr>
        <w:spacing w:after="0" w:line="360" w:lineRule="auto"/>
        <w:jc w:val="center"/>
        <w:rPr>
          <w:rFonts w:ascii="Arial" w:hAnsi="Arial" w:cs="Arial"/>
          <w:b/>
          <w:bCs/>
          <w:sz w:val="24"/>
          <w:szCs w:val="24"/>
        </w:rPr>
      </w:pPr>
      <w:r w:rsidRPr="001E64D9">
        <w:rPr>
          <w:rFonts w:ascii="Arial" w:hAnsi="Arial" w:cs="Arial"/>
          <w:b/>
          <w:bCs/>
          <w:sz w:val="24"/>
          <w:szCs w:val="24"/>
        </w:rPr>
        <w:t>DECLARAÇÃO ME/EPP</w:t>
      </w:r>
    </w:p>
    <w:p w14:paraId="653B8806" w14:textId="77777777" w:rsidR="00A132A2" w:rsidRPr="001E64D9" w:rsidRDefault="00A132A2" w:rsidP="004947A6">
      <w:pPr>
        <w:pBdr>
          <w:top w:val="nil"/>
          <w:left w:val="nil"/>
          <w:bottom w:val="nil"/>
          <w:right w:val="nil"/>
          <w:between w:val="nil"/>
        </w:pBdr>
        <w:spacing w:after="0" w:line="360" w:lineRule="auto"/>
        <w:jc w:val="both"/>
        <w:rPr>
          <w:rFonts w:ascii="Arial" w:hAnsi="Arial" w:cs="Arial"/>
          <w:sz w:val="24"/>
          <w:szCs w:val="24"/>
        </w:rPr>
      </w:pPr>
      <w:r w:rsidRPr="001E64D9">
        <w:rPr>
          <w:rFonts w:ascii="Arial" w:hAnsi="Arial" w:cs="Arial"/>
          <w:sz w:val="24"/>
          <w:szCs w:val="24"/>
        </w:rPr>
        <w:t xml:space="preserve">(em papel timbrado da empresa) </w:t>
      </w:r>
    </w:p>
    <w:p w14:paraId="37DE295E" w14:textId="77777777" w:rsidR="00A132A2" w:rsidRPr="001E64D9" w:rsidRDefault="00A132A2" w:rsidP="004947A6">
      <w:pPr>
        <w:pBdr>
          <w:top w:val="nil"/>
          <w:left w:val="nil"/>
          <w:bottom w:val="nil"/>
          <w:right w:val="nil"/>
          <w:between w:val="nil"/>
        </w:pBdr>
        <w:spacing w:after="0" w:line="360" w:lineRule="auto"/>
        <w:jc w:val="both"/>
        <w:rPr>
          <w:rFonts w:ascii="Arial" w:hAnsi="Arial" w:cs="Arial"/>
          <w:sz w:val="24"/>
          <w:szCs w:val="24"/>
        </w:rPr>
      </w:pPr>
    </w:p>
    <w:p w14:paraId="60E5D729" w14:textId="77777777" w:rsidR="00A132A2" w:rsidRPr="001E64D9" w:rsidRDefault="00A132A2"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___________________ </w:t>
      </w:r>
      <w:r w:rsidRPr="001E64D9">
        <w:rPr>
          <w:rFonts w:ascii="Arial" w:eastAsia="Times New Roman" w:hAnsi="Arial" w:cs="Arial"/>
          <w:i/>
          <w:iCs/>
          <w:sz w:val="24"/>
          <w:szCs w:val="24"/>
        </w:rPr>
        <w:t>[denominação/razão social da sociedade empresarial]</w:t>
      </w:r>
      <w:r w:rsidRPr="001E64D9">
        <w:rPr>
          <w:rFonts w:ascii="Arial" w:eastAsia="Times New Roman" w:hAnsi="Arial" w:cs="Arial"/>
          <w:sz w:val="24"/>
          <w:szCs w:val="24"/>
        </w:rPr>
        <w:t xml:space="preserve">, inscrita no Cadastro Nacional de Pessoas Jurídicas – CNPJ sob o nº ___________________, por intermédio de seu(sua) representante legal o(a) Sr(a). ___________________, portador(a) da carteira de identidade nº ___________________e inscrito(a) no Cadastro de Pessoas Físicas – CPF sob o nº ___________________, DECLARA, para fins do disposto no item ___________________do Edital de n°___/___ e sob as penas da lei, atender os requisitos para enquadramento como microempresa/empresa de pequeno porte e não incorrer em qualquer dos impedimentos para se beneficiar do tratamento jurídico diferenciado correspondente conferido pela legislação em vigor, nos termos do artigo 3º, da Lei Complementar Federal nº 123/06. </w:t>
      </w:r>
    </w:p>
    <w:p w14:paraId="6C7C1BD4" w14:textId="77777777" w:rsidR="00A132A2" w:rsidRPr="001E64D9" w:rsidRDefault="00A132A2"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RESSALVA: ( ) Há regularidade fiscal ( ) Não há regularidade fiscal </w:t>
      </w:r>
    </w:p>
    <w:p w14:paraId="70448F58" w14:textId="77777777" w:rsidR="00A132A2" w:rsidRPr="001E64D9" w:rsidRDefault="00A132A2" w:rsidP="004947A6">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 xml:space="preserve">Rio de Janeiro, _____ de ___________________de _______. </w:t>
      </w:r>
    </w:p>
    <w:p w14:paraId="113C2293" w14:textId="77777777" w:rsidR="00A132A2" w:rsidRPr="001E64D9" w:rsidRDefault="00A132A2" w:rsidP="004947A6">
      <w:pPr>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 xml:space="preserve">______________________________________________________ </w:t>
      </w:r>
    </w:p>
    <w:p w14:paraId="4B0721C4" w14:textId="77777777" w:rsidR="00A132A2" w:rsidRPr="001E64D9" w:rsidRDefault="00A132A2" w:rsidP="004947A6">
      <w:pPr>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 xml:space="preserve">CONTRATADA REPRESENTANTE LEGAL DA EMPRESA </w:t>
      </w:r>
    </w:p>
    <w:p w14:paraId="6BA7372A" w14:textId="77777777" w:rsidR="00A132A2" w:rsidRPr="001E64D9" w:rsidRDefault="00A132A2" w:rsidP="004947A6">
      <w:pPr>
        <w:pBdr>
          <w:top w:val="nil"/>
          <w:left w:val="nil"/>
          <w:bottom w:val="nil"/>
          <w:right w:val="nil"/>
          <w:between w:val="nil"/>
        </w:pBdr>
        <w:spacing w:after="0" w:line="360" w:lineRule="auto"/>
        <w:jc w:val="center"/>
        <w:rPr>
          <w:rFonts w:ascii="Arial" w:eastAsia="Times New Roman" w:hAnsi="Arial" w:cs="Arial"/>
          <w:sz w:val="24"/>
          <w:szCs w:val="24"/>
        </w:rPr>
      </w:pPr>
      <w:r w:rsidRPr="001E64D9">
        <w:rPr>
          <w:rFonts w:ascii="Arial" w:eastAsia="Times New Roman" w:hAnsi="Arial" w:cs="Arial"/>
          <w:sz w:val="24"/>
          <w:szCs w:val="24"/>
        </w:rPr>
        <w:t>(Nome, cargo e carimbo da empresa)</w:t>
      </w:r>
    </w:p>
    <w:p w14:paraId="08FC33BB" w14:textId="77777777" w:rsidR="00A132A2" w:rsidRPr="001E64D9" w:rsidRDefault="00A132A2" w:rsidP="004947A6">
      <w:pPr>
        <w:pBdr>
          <w:top w:val="nil"/>
          <w:left w:val="nil"/>
          <w:bottom w:val="nil"/>
          <w:right w:val="nil"/>
          <w:between w:val="nil"/>
        </w:pBdr>
        <w:spacing w:after="0" w:line="360" w:lineRule="auto"/>
        <w:jc w:val="center"/>
        <w:rPr>
          <w:rFonts w:ascii="Arial" w:eastAsia="Times New Roman" w:hAnsi="Arial" w:cs="Arial"/>
          <w:sz w:val="24"/>
          <w:szCs w:val="24"/>
        </w:rPr>
      </w:pPr>
    </w:p>
    <w:p w14:paraId="4E594EF2" w14:textId="77777777" w:rsidR="00A132A2" w:rsidRPr="001E64D9" w:rsidRDefault="00A132A2" w:rsidP="004947A6">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r w:rsidRPr="001E64D9">
        <w:rPr>
          <w:rFonts w:ascii="Arial" w:eastAsia="Times New Roman" w:hAnsi="Arial" w:cs="Arial"/>
          <w:i/>
          <w:iCs/>
          <w:sz w:val="24"/>
          <w:szCs w:val="24"/>
        </w:rPr>
        <w:t xml:space="preserve"> A presente Declaração deverá ser acompanhada de certidão expedida pela Junta Comercial da sede ou do domicílio da microempresa ou empresa de pequeno porte licitante para comprovação do respectivo enquadramento como tal, apresentada no original ou em cópia autenticada, conforme Instrução Normativa nº 103/2007 do DNRC, publicada no DOU de 22/05/2007.</w:t>
      </w:r>
    </w:p>
    <w:p w14:paraId="533674BA" w14:textId="77777777" w:rsidR="00A132A2" w:rsidRDefault="00A132A2" w:rsidP="004947A6">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p w14:paraId="4BA8101C" w14:textId="77777777" w:rsidR="007E7CA8" w:rsidRDefault="007E7CA8" w:rsidP="004947A6">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p w14:paraId="60DFA6E0" w14:textId="77777777" w:rsidR="007E7CA8" w:rsidRDefault="007E7CA8" w:rsidP="004947A6">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p w14:paraId="59B1EF13" w14:textId="7CF09D31" w:rsidR="007E7CA8" w:rsidRDefault="007E7CA8" w:rsidP="007E7CA8">
      <w:pPr>
        <w:spacing w:line="350" w:lineRule="exact"/>
        <w:jc w:val="center"/>
        <w:rPr>
          <w:rFonts w:ascii="Arial" w:eastAsia="Times New Roman" w:hAnsi="Arial"/>
          <w:b/>
          <w:sz w:val="28"/>
          <w:szCs w:val="28"/>
        </w:rPr>
      </w:pPr>
      <w:r>
        <w:rPr>
          <w:rFonts w:ascii="Arial" w:eastAsia="Times New Roman" w:hAnsi="Arial"/>
          <w:b/>
          <w:sz w:val="28"/>
          <w:szCs w:val="28"/>
        </w:rPr>
        <w:t>ANEXO XI</w:t>
      </w:r>
    </w:p>
    <w:p w14:paraId="1A2D9BB3" w14:textId="77777777" w:rsidR="007E7CA8" w:rsidRDefault="007E7CA8" w:rsidP="007E7CA8">
      <w:pPr>
        <w:spacing w:line="350" w:lineRule="exact"/>
        <w:jc w:val="center"/>
        <w:rPr>
          <w:rFonts w:ascii="Arial" w:eastAsia="Times New Roman" w:hAnsi="Arial"/>
        </w:rPr>
      </w:pPr>
    </w:p>
    <w:p w14:paraId="62BAD5CD" w14:textId="77777777" w:rsidR="007E7CA8" w:rsidRDefault="007E7CA8" w:rsidP="007E7CA8">
      <w:pPr>
        <w:spacing w:line="0" w:lineRule="atLeast"/>
        <w:jc w:val="center"/>
        <w:rPr>
          <w:rFonts w:ascii="Arial" w:eastAsia="Arial" w:hAnsi="Arial"/>
          <w:b/>
        </w:rPr>
      </w:pPr>
      <w:r>
        <w:rPr>
          <w:rFonts w:ascii="Arial" w:eastAsia="Arial" w:hAnsi="Arial"/>
          <w:b/>
        </w:rPr>
        <w:t>DECLARAÇÃO DE REGULARIDADE TRABALHISTA</w:t>
      </w:r>
    </w:p>
    <w:p w14:paraId="34A90705" w14:textId="77777777" w:rsidR="007E7CA8" w:rsidRDefault="007E7CA8" w:rsidP="007E7CA8">
      <w:pPr>
        <w:spacing w:line="36" w:lineRule="exact"/>
        <w:rPr>
          <w:rFonts w:ascii="Arial" w:eastAsia="Times New Roman" w:hAnsi="Arial"/>
        </w:rPr>
      </w:pPr>
    </w:p>
    <w:p w14:paraId="537F13B9" w14:textId="77777777" w:rsidR="007E7CA8" w:rsidRDefault="007E7CA8" w:rsidP="007E7CA8">
      <w:pPr>
        <w:spacing w:line="0" w:lineRule="atLeast"/>
        <w:jc w:val="center"/>
        <w:rPr>
          <w:rFonts w:ascii="Arial" w:eastAsia="Arial" w:hAnsi="Arial"/>
        </w:rPr>
      </w:pPr>
      <w:r>
        <w:rPr>
          <w:rFonts w:ascii="Arial" w:eastAsia="Arial" w:hAnsi="Arial"/>
        </w:rPr>
        <w:t>(em papel timbrado da empresa)</w:t>
      </w:r>
    </w:p>
    <w:p w14:paraId="4D246FEE" w14:textId="77777777" w:rsidR="007E7CA8" w:rsidRDefault="007E7CA8" w:rsidP="007E7CA8">
      <w:pPr>
        <w:spacing w:line="200" w:lineRule="exact"/>
        <w:rPr>
          <w:rFonts w:ascii="Arial" w:eastAsia="Times New Roman" w:hAnsi="Arial"/>
        </w:rPr>
      </w:pPr>
    </w:p>
    <w:p w14:paraId="09E6E17E" w14:textId="77777777" w:rsidR="007E7CA8" w:rsidRDefault="007E7CA8" w:rsidP="007E7CA8">
      <w:pPr>
        <w:spacing w:line="200" w:lineRule="exact"/>
        <w:rPr>
          <w:rFonts w:ascii="Arial" w:eastAsia="Times New Roman" w:hAnsi="Arial"/>
        </w:rPr>
      </w:pPr>
    </w:p>
    <w:p w14:paraId="7965650E" w14:textId="77777777" w:rsidR="007E7CA8" w:rsidRDefault="007E7CA8" w:rsidP="007E7CA8">
      <w:pPr>
        <w:spacing w:line="274" w:lineRule="exact"/>
        <w:rPr>
          <w:rFonts w:ascii="Arial" w:eastAsia="Times New Roman" w:hAnsi="Arial"/>
        </w:rPr>
      </w:pPr>
    </w:p>
    <w:p w14:paraId="41E2B276" w14:textId="77777777" w:rsidR="007E7CA8" w:rsidRDefault="007E7CA8" w:rsidP="007E7CA8">
      <w:pPr>
        <w:spacing w:line="0" w:lineRule="atLeast"/>
        <w:rPr>
          <w:rFonts w:ascii="Arial" w:eastAsia="Arial" w:hAnsi="Arial"/>
        </w:rPr>
      </w:pPr>
      <w:bookmarkStart w:id="72" w:name="_Hlk214448622"/>
      <w:r>
        <w:rPr>
          <w:rFonts w:ascii="Arial" w:eastAsia="Arial" w:hAnsi="Arial"/>
        </w:rPr>
        <w:t xml:space="preserve">MULTIRIO - EMPRESA MUNICIPAL DE MULTIMEIOS LTDA. </w:t>
      </w:r>
    </w:p>
    <w:p w14:paraId="30E533C2" w14:textId="59E8CC72" w:rsidR="007E7CA8" w:rsidRDefault="007E7CA8" w:rsidP="007E7CA8">
      <w:pPr>
        <w:spacing w:line="0" w:lineRule="atLeast"/>
        <w:rPr>
          <w:rFonts w:ascii="Arial" w:eastAsia="Times New Roman" w:hAnsi="Arial"/>
        </w:rPr>
      </w:pPr>
      <w:r>
        <w:rPr>
          <w:rFonts w:ascii="Arial" w:eastAsia="Arial" w:hAnsi="Arial"/>
        </w:rPr>
        <w:t xml:space="preserve">Licitação por PREGÃO ELETRÔNICO PE  MULTIRIO  N.º </w:t>
      </w:r>
      <w:r w:rsidR="005F5F2C">
        <w:rPr>
          <w:rFonts w:ascii="Arial" w:eastAsia="Arial" w:hAnsi="Arial"/>
        </w:rPr>
        <w:t>90634/2025</w:t>
      </w:r>
    </w:p>
    <w:bookmarkEnd w:id="72"/>
    <w:p w14:paraId="63FF599D" w14:textId="77777777" w:rsidR="007E7CA8" w:rsidRDefault="007E7CA8" w:rsidP="007E7CA8">
      <w:pPr>
        <w:spacing w:line="200" w:lineRule="exact"/>
        <w:rPr>
          <w:rFonts w:ascii="Arial" w:eastAsia="Times New Roman" w:hAnsi="Arial"/>
        </w:rPr>
      </w:pPr>
    </w:p>
    <w:p w14:paraId="561DC875" w14:textId="77777777" w:rsidR="007E7CA8" w:rsidRDefault="007E7CA8" w:rsidP="007E7CA8">
      <w:pPr>
        <w:spacing w:line="240" w:lineRule="exact"/>
        <w:rPr>
          <w:rFonts w:ascii="Arial" w:eastAsia="Times New Roman" w:hAnsi="Arial"/>
        </w:rPr>
      </w:pPr>
    </w:p>
    <w:p w14:paraId="4FA003F9" w14:textId="51EC796D" w:rsidR="007E7CA8" w:rsidRDefault="007E7CA8" w:rsidP="007E7CA8">
      <w:pPr>
        <w:spacing w:line="237" w:lineRule="auto"/>
        <w:jc w:val="both"/>
        <w:rPr>
          <w:rFonts w:ascii="Arial" w:eastAsia="Arial" w:hAnsi="Arial"/>
        </w:rPr>
      </w:pPr>
      <w:r>
        <w:rPr>
          <w:rFonts w:ascii="Arial" w:eastAsia="Arial" w:hAnsi="Arial"/>
        </w:rPr>
        <w:t xml:space="preserve">DECLARO, sob a penas da lei e para os devidos fins de comprovação junto ao(à) ________________ </w:t>
      </w:r>
      <w:r>
        <w:rPr>
          <w:rFonts w:ascii="Arial" w:eastAsia="Arial" w:hAnsi="Arial"/>
          <w:i/>
        </w:rPr>
        <w:t>[entidade licitante]</w:t>
      </w:r>
      <w:r>
        <w:rPr>
          <w:rFonts w:ascii="Arial" w:eastAsia="Arial" w:hAnsi="Arial"/>
        </w:rPr>
        <w:t xml:space="preserve">, que o pagamento dos salários e dos respectivos encargos sociais, trabalhistas, previdenciários e securitários (competência __mês__/__ano__) referentes aos empregados vinculados à execução do objeto contratado por meio do PREGÃO ELETRÔNICO PE MULTIRIO N.º </w:t>
      </w:r>
      <w:r w:rsidR="005F5F2C">
        <w:rPr>
          <w:rFonts w:ascii="Arial" w:eastAsia="Arial" w:hAnsi="Arial"/>
        </w:rPr>
        <w:t>90634/2025</w:t>
      </w:r>
      <w:r>
        <w:rPr>
          <w:rFonts w:ascii="Arial" w:eastAsia="Arial" w:hAnsi="Arial"/>
        </w:rPr>
        <w:t>, encontram-se regularmente quitados.</w:t>
      </w:r>
    </w:p>
    <w:p w14:paraId="48C54EA2" w14:textId="77777777" w:rsidR="007E7CA8" w:rsidRDefault="007E7CA8" w:rsidP="007E7CA8">
      <w:pPr>
        <w:spacing w:line="331" w:lineRule="exact"/>
        <w:rPr>
          <w:rFonts w:ascii="Arial" w:eastAsia="Times New Roman" w:hAnsi="Arial"/>
        </w:rPr>
      </w:pPr>
    </w:p>
    <w:p w14:paraId="54667B43" w14:textId="77777777" w:rsidR="007E7CA8" w:rsidRDefault="007E7CA8" w:rsidP="007E7CA8">
      <w:pPr>
        <w:spacing w:line="235" w:lineRule="auto"/>
        <w:jc w:val="both"/>
        <w:rPr>
          <w:rFonts w:ascii="Arial" w:eastAsia="Arial" w:hAnsi="Arial"/>
        </w:rPr>
      </w:pPr>
      <w:r>
        <w:rPr>
          <w:rFonts w:ascii="Arial" w:eastAsia="Arial" w:hAnsi="Arial"/>
        </w:rPr>
        <w:t>Conforme previsto no subitem _____ do edital de PREGÃO ELETRÔNICO PE MULTIRIO N.º 0XXX/2023 encaminho em anexo o comprovante de pagamento das guias de FGTS e INSS relativas ao mês de __mês__/__ano__.</w:t>
      </w:r>
    </w:p>
    <w:p w14:paraId="7A938E15" w14:textId="77777777" w:rsidR="007E7CA8" w:rsidRDefault="007E7CA8" w:rsidP="007E7CA8">
      <w:pPr>
        <w:spacing w:line="200" w:lineRule="exact"/>
        <w:rPr>
          <w:rFonts w:ascii="Arial" w:eastAsia="Times New Roman" w:hAnsi="Arial"/>
        </w:rPr>
      </w:pPr>
    </w:p>
    <w:p w14:paraId="71F9F193" w14:textId="77777777" w:rsidR="007E7CA8" w:rsidRDefault="007E7CA8" w:rsidP="007E7CA8">
      <w:pPr>
        <w:spacing w:line="235" w:lineRule="exact"/>
        <w:rPr>
          <w:rFonts w:ascii="Arial" w:eastAsia="Times New Roman" w:hAnsi="Arial"/>
        </w:rPr>
      </w:pPr>
    </w:p>
    <w:p w14:paraId="1CB57D74" w14:textId="77777777" w:rsidR="007E7CA8" w:rsidRDefault="007E7CA8" w:rsidP="007E7CA8">
      <w:pPr>
        <w:spacing w:line="0" w:lineRule="atLeast"/>
        <w:jc w:val="center"/>
        <w:rPr>
          <w:rFonts w:ascii="Arial" w:eastAsia="Arial" w:hAnsi="Arial"/>
        </w:rPr>
      </w:pPr>
      <w:r>
        <w:rPr>
          <w:rFonts w:ascii="Arial" w:eastAsia="Arial" w:hAnsi="Arial"/>
        </w:rPr>
        <w:t>Rio de Janeiro, ______de ____________de _____.</w:t>
      </w:r>
    </w:p>
    <w:p w14:paraId="799A9817" w14:textId="77777777" w:rsidR="007E7CA8" w:rsidRDefault="007E7CA8" w:rsidP="007E7CA8">
      <w:pPr>
        <w:spacing w:line="200" w:lineRule="exact"/>
        <w:jc w:val="center"/>
        <w:rPr>
          <w:rFonts w:ascii="Arial" w:eastAsia="Times New Roman" w:hAnsi="Arial"/>
        </w:rPr>
      </w:pPr>
    </w:p>
    <w:p w14:paraId="0EB7695F" w14:textId="77777777" w:rsidR="007E7CA8" w:rsidRDefault="007E7CA8" w:rsidP="007E7CA8">
      <w:pPr>
        <w:spacing w:line="386" w:lineRule="exact"/>
        <w:rPr>
          <w:rFonts w:ascii="Arial" w:eastAsia="Times New Roman" w:hAnsi="Arial"/>
        </w:rPr>
      </w:pPr>
    </w:p>
    <w:p w14:paraId="2D521CEE" w14:textId="77777777" w:rsidR="007E7CA8" w:rsidRDefault="007E7CA8" w:rsidP="007E7CA8">
      <w:pPr>
        <w:spacing w:line="0" w:lineRule="atLeast"/>
        <w:jc w:val="center"/>
        <w:rPr>
          <w:rFonts w:ascii="Arial" w:eastAsia="Arial" w:hAnsi="Arial"/>
        </w:rPr>
      </w:pPr>
      <w:r>
        <w:rPr>
          <w:rFonts w:ascii="Arial" w:eastAsia="Arial" w:hAnsi="Arial"/>
        </w:rPr>
        <w:t>_______________________________________________</w:t>
      </w:r>
    </w:p>
    <w:p w14:paraId="422CB1E0" w14:textId="77777777" w:rsidR="007E7CA8" w:rsidRDefault="007E7CA8" w:rsidP="007E7CA8">
      <w:pPr>
        <w:spacing w:line="70" w:lineRule="exact"/>
        <w:jc w:val="center"/>
        <w:rPr>
          <w:rFonts w:ascii="Arial" w:eastAsia="Times New Roman" w:hAnsi="Arial"/>
        </w:rPr>
      </w:pPr>
    </w:p>
    <w:p w14:paraId="47B0A8EE" w14:textId="77777777" w:rsidR="007E7CA8" w:rsidRDefault="007E7CA8" w:rsidP="007E7CA8">
      <w:pPr>
        <w:spacing w:line="0" w:lineRule="atLeast"/>
        <w:jc w:val="center"/>
        <w:rPr>
          <w:rFonts w:ascii="Arial" w:eastAsia="Arial" w:hAnsi="Arial"/>
        </w:rPr>
      </w:pPr>
      <w:r>
        <w:rPr>
          <w:rFonts w:ascii="Arial" w:eastAsia="Arial" w:hAnsi="Arial"/>
        </w:rPr>
        <w:t>REPRESENTANTE LEGAL DA EMPRESA</w:t>
      </w:r>
    </w:p>
    <w:p w14:paraId="5F4D8208" w14:textId="77777777" w:rsidR="007E7CA8" w:rsidRDefault="007E7CA8" w:rsidP="007E7CA8">
      <w:pPr>
        <w:spacing w:line="48" w:lineRule="exact"/>
        <w:jc w:val="center"/>
        <w:rPr>
          <w:rFonts w:ascii="Arial" w:eastAsia="Times New Roman" w:hAnsi="Arial"/>
        </w:rPr>
      </w:pPr>
    </w:p>
    <w:p w14:paraId="3B82695D" w14:textId="77777777" w:rsidR="007E7CA8" w:rsidRDefault="007E7CA8" w:rsidP="007E7CA8">
      <w:pPr>
        <w:spacing w:line="0" w:lineRule="atLeast"/>
        <w:jc w:val="center"/>
        <w:rPr>
          <w:rFonts w:ascii="Arial" w:eastAsia="Arial" w:hAnsi="Arial"/>
        </w:rPr>
      </w:pPr>
      <w:r>
        <w:rPr>
          <w:rFonts w:ascii="Arial" w:eastAsia="Arial" w:hAnsi="Arial"/>
        </w:rPr>
        <w:t>(Nome, cargo e carimbo da empresa)</w:t>
      </w:r>
    </w:p>
    <w:p w14:paraId="1510E350" w14:textId="77777777" w:rsidR="007E7CA8" w:rsidRDefault="007E7CA8" w:rsidP="007E7CA8">
      <w:pPr>
        <w:spacing w:line="0" w:lineRule="atLeast"/>
        <w:jc w:val="center"/>
        <w:rPr>
          <w:rFonts w:ascii="Arial" w:eastAsia="Arial" w:hAnsi="Arial"/>
        </w:rPr>
      </w:pPr>
    </w:p>
    <w:p w14:paraId="68094CFC" w14:textId="77777777" w:rsidR="007E7CA8" w:rsidRPr="001E64D9" w:rsidRDefault="007E7CA8" w:rsidP="004947A6">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sectPr w:rsidR="007E7CA8" w:rsidRPr="001E64D9" w:rsidSect="004947A6">
      <w:headerReference w:type="default" r:id="rId13"/>
      <w:footerReference w:type="default" r:id="rId14"/>
      <w:pgSz w:w="11906" w:h="16838" w:code="9"/>
      <w:pgMar w:top="1418" w:right="1134" w:bottom="1418"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D6086" w14:textId="77777777" w:rsidR="00C92DC7" w:rsidRDefault="00C92DC7" w:rsidP="00E402FF">
      <w:pPr>
        <w:spacing w:after="0" w:line="240" w:lineRule="auto"/>
      </w:pPr>
      <w:r>
        <w:separator/>
      </w:r>
    </w:p>
  </w:endnote>
  <w:endnote w:type="continuationSeparator" w:id="0">
    <w:p w14:paraId="6B447209" w14:textId="77777777" w:rsidR="00C92DC7" w:rsidRDefault="00C92DC7" w:rsidP="00E4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MT">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508162"/>
      <w:docPartObj>
        <w:docPartGallery w:val="Page Numbers (Bottom of Page)"/>
        <w:docPartUnique/>
      </w:docPartObj>
    </w:sdtPr>
    <w:sdtEndPr/>
    <w:sdtContent>
      <w:p w14:paraId="5BDECDDA" w14:textId="235A8E0E" w:rsidR="00D0460E" w:rsidRDefault="00D0460E">
        <w:pPr>
          <w:pStyle w:val="Rodap"/>
          <w:jc w:val="center"/>
        </w:pPr>
        <w:r>
          <w:fldChar w:fldCharType="begin"/>
        </w:r>
        <w:r>
          <w:instrText>PAGE   \* MERGEFORMAT</w:instrText>
        </w:r>
        <w:r>
          <w:fldChar w:fldCharType="separate"/>
        </w:r>
        <w:r>
          <w:t>2</w:t>
        </w:r>
        <w:r>
          <w:fldChar w:fldCharType="end"/>
        </w:r>
      </w:p>
    </w:sdtContent>
  </w:sdt>
  <w:p w14:paraId="52DFAD57" w14:textId="77777777" w:rsidR="00704A93" w:rsidRDefault="00704A9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CD7FF" w14:textId="77777777" w:rsidR="00C92DC7" w:rsidRDefault="00C92DC7" w:rsidP="00E402FF">
      <w:pPr>
        <w:spacing w:after="0" w:line="240" w:lineRule="auto"/>
      </w:pPr>
      <w:r>
        <w:separator/>
      </w:r>
    </w:p>
  </w:footnote>
  <w:footnote w:type="continuationSeparator" w:id="0">
    <w:p w14:paraId="29823594" w14:textId="77777777" w:rsidR="00C92DC7" w:rsidRDefault="00C92DC7" w:rsidP="00E4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C88B" w14:textId="09CFA54F" w:rsidR="00F910DD" w:rsidRDefault="00633E88">
    <w:pPr>
      <w:pStyle w:val="Cabealho"/>
      <w:jc w:val="center"/>
    </w:pPr>
    <w:r>
      <w:rPr>
        <w:noProof/>
      </w:rPr>
      <w:drawing>
        <wp:anchor distT="0" distB="0" distL="114300" distR="114300" simplePos="0" relativeHeight="251658240" behindDoc="0" locked="0" layoutInCell="1" allowOverlap="1" wp14:anchorId="3B01C0CA" wp14:editId="4236AFA5">
          <wp:simplePos x="0" y="0"/>
          <wp:positionH relativeFrom="page">
            <wp:align>center</wp:align>
          </wp:positionH>
          <wp:positionV relativeFrom="page">
            <wp:posOffset>372134</wp:posOffset>
          </wp:positionV>
          <wp:extent cx="2664460" cy="944880"/>
          <wp:effectExtent l="0" t="0" r="2540" b="7620"/>
          <wp:wrapSquare wrapText="bothSides"/>
          <wp:docPr id="1800090037"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4460" cy="944880"/>
                  </a:xfrm>
                  <a:prstGeom prst="rect">
                    <a:avLst/>
                  </a:prstGeom>
                  <a:noFill/>
                </pic:spPr>
              </pic:pic>
            </a:graphicData>
          </a:graphic>
          <wp14:sizeRelH relativeFrom="page">
            <wp14:pctWidth>0</wp14:pctWidth>
          </wp14:sizeRelH>
          <wp14:sizeRelV relativeFrom="page">
            <wp14:pctHeight>0</wp14:pctHeight>
          </wp14:sizeRelV>
        </wp:anchor>
      </w:drawing>
    </w:r>
  </w:p>
  <w:p w14:paraId="34A09CF2" w14:textId="77777777" w:rsidR="00704A93" w:rsidRDefault="00704A93" w:rsidP="0053014E">
    <w:pPr>
      <w:pStyle w:val="Cabealho"/>
      <w:jc w:val="center"/>
    </w:pPr>
  </w:p>
  <w:p w14:paraId="33E8B84C" w14:textId="77777777" w:rsidR="00633E88" w:rsidRDefault="00633E88" w:rsidP="0053014E">
    <w:pPr>
      <w:pStyle w:val="Cabealho"/>
      <w:jc w:val="center"/>
    </w:pPr>
  </w:p>
  <w:p w14:paraId="6220D5C3" w14:textId="77777777" w:rsidR="00633E88" w:rsidRDefault="00633E88" w:rsidP="0053014E">
    <w:pPr>
      <w:pStyle w:val="Cabealho"/>
      <w:jc w:val="center"/>
    </w:pPr>
  </w:p>
  <w:p w14:paraId="6FD85835" w14:textId="77777777" w:rsidR="00633E88" w:rsidRDefault="00633E88" w:rsidP="0053014E">
    <w:pPr>
      <w:pStyle w:val="Cabealho"/>
      <w:jc w:val="center"/>
    </w:pPr>
  </w:p>
  <w:p w14:paraId="73F9D767" w14:textId="29922331" w:rsidR="0053014E" w:rsidRDefault="0053014E" w:rsidP="0053014E">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F1707"/>
    <w:multiLevelType w:val="multilevel"/>
    <w:tmpl w:val="F5EE3160"/>
    <w:lvl w:ilvl="0">
      <w:start w:val="1"/>
      <w:numFmt w:val="upperRoman"/>
      <w:lvlText w:val="%1"/>
      <w:lvlJc w:val="left"/>
      <w:pPr>
        <w:ind w:left="190" w:hanging="190"/>
      </w:pPr>
      <w:rPr>
        <w:rFonts w:ascii="Arial" w:eastAsia="Times New Roman" w:hAnsi="Arial" w:cs="Arial" w:hint="default"/>
        <w:b/>
        <w:sz w:val="22"/>
        <w:szCs w:val="22"/>
      </w:rPr>
    </w:lvl>
    <w:lvl w:ilvl="1">
      <w:numFmt w:val="bullet"/>
      <w:lvlText w:val="•"/>
      <w:lvlJc w:val="left"/>
      <w:pPr>
        <w:ind w:left="1174" w:hanging="190"/>
      </w:pPr>
    </w:lvl>
    <w:lvl w:ilvl="2">
      <w:numFmt w:val="bullet"/>
      <w:lvlText w:val="•"/>
      <w:lvlJc w:val="left"/>
      <w:pPr>
        <w:ind w:left="2128" w:hanging="190"/>
      </w:pPr>
    </w:lvl>
    <w:lvl w:ilvl="3">
      <w:numFmt w:val="bullet"/>
      <w:lvlText w:val="•"/>
      <w:lvlJc w:val="left"/>
      <w:pPr>
        <w:ind w:left="3082" w:hanging="190"/>
      </w:pPr>
    </w:lvl>
    <w:lvl w:ilvl="4">
      <w:numFmt w:val="bullet"/>
      <w:lvlText w:val="•"/>
      <w:lvlJc w:val="left"/>
      <w:pPr>
        <w:ind w:left="4036" w:hanging="190"/>
      </w:pPr>
    </w:lvl>
    <w:lvl w:ilvl="5">
      <w:numFmt w:val="bullet"/>
      <w:lvlText w:val="•"/>
      <w:lvlJc w:val="left"/>
      <w:pPr>
        <w:ind w:left="4990" w:hanging="190"/>
      </w:pPr>
    </w:lvl>
    <w:lvl w:ilvl="6">
      <w:numFmt w:val="bullet"/>
      <w:lvlText w:val="•"/>
      <w:lvlJc w:val="left"/>
      <w:pPr>
        <w:ind w:left="5944" w:hanging="190"/>
      </w:pPr>
    </w:lvl>
    <w:lvl w:ilvl="7">
      <w:numFmt w:val="bullet"/>
      <w:lvlText w:val="•"/>
      <w:lvlJc w:val="left"/>
      <w:pPr>
        <w:ind w:left="6898" w:hanging="190"/>
      </w:pPr>
    </w:lvl>
    <w:lvl w:ilvl="8">
      <w:numFmt w:val="bullet"/>
      <w:lvlText w:val="•"/>
      <w:lvlJc w:val="left"/>
      <w:pPr>
        <w:ind w:left="7852" w:hanging="190"/>
      </w:pPr>
    </w:lvl>
  </w:abstractNum>
  <w:abstractNum w:abstractNumId="1" w15:restartNumberingAfterBreak="0">
    <w:nsid w:val="14786F49"/>
    <w:multiLevelType w:val="multilevel"/>
    <w:tmpl w:val="22CAE24A"/>
    <w:lvl w:ilvl="0">
      <w:start w:val="1"/>
      <w:numFmt w:val="lowerLetter"/>
      <w:lvlText w:val="(%1)"/>
      <w:lvlJc w:val="left"/>
      <w:pPr>
        <w:ind w:left="581" w:hanging="360"/>
      </w:pPr>
      <w:rPr>
        <w:rFonts w:ascii="Times New Roman" w:eastAsia="Times New Roman" w:hAnsi="Times New Roman" w:cs="Times New Roman"/>
        <w:sz w:val="22"/>
        <w:szCs w:val="22"/>
      </w:rPr>
    </w:lvl>
    <w:lvl w:ilvl="1">
      <w:numFmt w:val="bullet"/>
      <w:lvlText w:val="●"/>
      <w:lvlJc w:val="left"/>
      <w:pPr>
        <w:ind w:left="1498" w:hanging="360"/>
      </w:pPr>
      <w:rPr>
        <w:rFonts w:ascii="Noto Sans Symbols" w:eastAsia="Noto Sans Symbols" w:hAnsi="Noto Sans Symbols" w:cs="Noto Sans Symbols"/>
      </w:rPr>
    </w:lvl>
    <w:lvl w:ilvl="2">
      <w:numFmt w:val="bullet"/>
      <w:lvlText w:val="●"/>
      <w:lvlJc w:val="left"/>
      <w:pPr>
        <w:ind w:left="2416" w:hanging="360"/>
      </w:pPr>
      <w:rPr>
        <w:rFonts w:ascii="Noto Sans Symbols" w:eastAsia="Noto Sans Symbols" w:hAnsi="Noto Sans Symbols" w:cs="Noto Sans Symbols"/>
      </w:rPr>
    </w:lvl>
    <w:lvl w:ilvl="3">
      <w:numFmt w:val="bullet"/>
      <w:lvlText w:val="●"/>
      <w:lvlJc w:val="left"/>
      <w:pPr>
        <w:ind w:left="3334" w:hanging="360"/>
      </w:pPr>
      <w:rPr>
        <w:rFonts w:ascii="Noto Sans Symbols" w:eastAsia="Noto Sans Symbols" w:hAnsi="Noto Sans Symbols" w:cs="Noto Sans Symbols"/>
      </w:rPr>
    </w:lvl>
    <w:lvl w:ilvl="4">
      <w:numFmt w:val="bullet"/>
      <w:lvlText w:val="●"/>
      <w:lvlJc w:val="left"/>
      <w:pPr>
        <w:ind w:left="4252" w:hanging="360"/>
      </w:pPr>
      <w:rPr>
        <w:rFonts w:ascii="Noto Sans Symbols" w:eastAsia="Noto Sans Symbols" w:hAnsi="Noto Sans Symbols" w:cs="Noto Sans Symbols"/>
      </w:rPr>
    </w:lvl>
    <w:lvl w:ilvl="5">
      <w:numFmt w:val="bullet"/>
      <w:lvlText w:val="●"/>
      <w:lvlJc w:val="left"/>
      <w:pPr>
        <w:ind w:left="5170" w:hanging="360"/>
      </w:pPr>
      <w:rPr>
        <w:rFonts w:ascii="Noto Sans Symbols" w:eastAsia="Noto Sans Symbols" w:hAnsi="Noto Sans Symbols" w:cs="Noto Sans Symbols"/>
      </w:rPr>
    </w:lvl>
    <w:lvl w:ilvl="6">
      <w:numFmt w:val="bullet"/>
      <w:lvlText w:val="●"/>
      <w:lvlJc w:val="left"/>
      <w:pPr>
        <w:ind w:left="6088" w:hanging="360"/>
      </w:pPr>
      <w:rPr>
        <w:rFonts w:ascii="Noto Sans Symbols" w:eastAsia="Noto Sans Symbols" w:hAnsi="Noto Sans Symbols" w:cs="Noto Sans Symbols"/>
      </w:rPr>
    </w:lvl>
    <w:lvl w:ilvl="7">
      <w:numFmt w:val="bullet"/>
      <w:lvlText w:val="●"/>
      <w:lvlJc w:val="left"/>
      <w:pPr>
        <w:ind w:left="7006" w:hanging="360"/>
      </w:pPr>
      <w:rPr>
        <w:rFonts w:ascii="Noto Sans Symbols" w:eastAsia="Noto Sans Symbols" w:hAnsi="Noto Sans Symbols" w:cs="Noto Sans Symbols"/>
      </w:rPr>
    </w:lvl>
    <w:lvl w:ilvl="8">
      <w:numFmt w:val="bullet"/>
      <w:lvlText w:val="●"/>
      <w:lvlJc w:val="left"/>
      <w:pPr>
        <w:ind w:left="7924" w:hanging="360"/>
      </w:pPr>
      <w:rPr>
        <w:rFonts w:ascii="Noto Sans Symbols" w:eastAsia="Noto Sans Symbols" w:hAnsi="Noto Sans Symbols" w:cs="Noto Sans Symbols"/>
      </w:rPr>
    </w:lvl>
  </w:abstractNum>
  <w:abstractNum w:abstractNumId="2" w15:restartNumberingAfterBreak="0">
    <w:nsid w:val="1884306F"/>
    <w:multiLevelType w:val="multilevel"/>
    <w:tmpl w:val="8580260E"/>
    <w:lvl w:ilvl="0">
      <w:start w:val="1"/>
      <w:numFmt w:val="decimal"/>
      <w:lvlText w:val="%1."/>
      <w:lvlJc w:val="left"/>
      <w:pPr>
        <w:ind w:left="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F2464A"/>
    <w:multiLevelType w:val="multilevel"/>
    <w:tmpl w:val="6B5C16D4"/>
    <w:lvl w:ilvl="0">
      <w:start w:val="1"/>
      <w:numFmt w:val="lowerLetter"/>
      <w:lvlText w:val="%1)"/>
      <w:lvlJc w:val="left"/>
      <w:pPr>
        <w:ind w:left="221" w:hanging="288"/>
      </w:pPr>
      <w:rPr>
        <w:rFonts w:ascii="Arial" w:eastAsia="Times New Roman" w:hAnsi="Arial" w:cs="Arial" w:hint="default"/>
        <w:b/>
        <w:sz w:val="22"/>
        <w:szCs w:val="22"/>
      </w:rPr>
    </w:lvl>
    <w:lvl w:ilvl="1">
      <w:numFmt w:val="bullet"/>
      <w:lvlText w:val="•"/>
      <w:lvlJc w:val="left"/>
      <w:pPr>
        <w:ind w:left="1174" w:hanging="287"/>
      </w:pPr>
    </w:lvl>
    <w:lvl w:ilvl="2">
      <w:numFmt w:val="bullet"/>
      <w:lvlText w:val="•"/>
      <w:lvlJc w:val="left"/>
      <w:pPr>
        <w:ind w:left="2128" w:hanging="288"/>
      </w:pPr>
    </w:lvl>
    <w:lvl w:ilvl="3">
      <w:numFmt w:val="bullet"/>
      <w:lvlText w:val="•"/>
      <w:lvlJc w:val="left"/>
      <w:pPr>
        <w:ind w:left="3082" w:hanging="288"/>
      </w:pPr>
    </w:lvl>
    <w:lvl w:ilvl="4">
      <w:numFmt w:val="bullet"/>
      <w:lvlText w:val="•"/>
      <w:lvlJc w:val="left"/>
      <w:pPr>
        <w:ind w:left="4036" w:hanging="288"/>
      </w:pPr>
    </w:lvl>
    <w:lvl w:ilvl="5">
      <w:numFmt w:val="bullet"/>
      <w:lvlText w:val="•"/>
      <w:lvlJc w:val="left"/>
      <w:pPr>
        <w:ind w:left="4990" w:hanging="288"/>
      </w:pPr>
    </w:lvl>
    <w:lvl w:ilvl="6">
      <w:numFmt w:val="bullet"/>
      <w:lvlText w:val="•"/>
      <w:lvlJc w:val="left"/>
      <w:pPr>
        <w:ind w:left="5944" w:hanging="288"/>
      </w:pPr>
    </w:lvl>
    <w:lvl w:ilvl="7">
      <w:numFmt w:val="bullet"/>
      <w:lvlText w:val="•"/>
      <w:lvlJc w:val="left"/>
      <w:pPr>
        <w:ind w:left="6898" w:hanging="288"/>
      </w:pPr>
    </w:lvl>
    <w:lvl w:ilvl="8">
      <w:numFmt w:val="bullet"/>
      <w:lvlText w:val="•"/>
      <w:lvlJc w:val="left"/>
      <w:pPr>
        <w:ind w:left="7852" w:hanging="287"/>
      </w:pPr>
    </w:lvl>
  </w:abstractNum>
  <w:abstractNum w:abstractNumId="4" w15:restartNumberingAfterBreak="0">
    <w:nsid w:val="22EE44E7"/>
    <w:multiLevelType w:val="multilevel"/>
    <w:tmpl w:val="24CE71EE"/>
    <w:lvl w:ilvl="0">
      <w:start w:val="9"/>
      <w:numFmt w:val="decimal"/>
      <w:lvlText w:val="%1."/>
      <w:lvlJc w:val="left"/>
      <w:pPr>
        <w:ind w:left="3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6E586C"/>
    <w:multiLevelType w:val="hybridMultilevel"/>
    <w:tmpl w:val="D86C5F16"/>
    <w:lvl w:ilvl="0" w:tplc="6204B1DC">
      <w:start w:val="1"/>
      <w:numFmt w:val="lowerLetter"/>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AC2DA4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7AAFDF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18235F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724D2F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E26DDA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1A821F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C1C53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D0E8D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838181D"/>
    <w:multiLevelType w:val="multilevel"/>
    <w:tmpl w:val="2B60753C"/>
    <w:lvl w:ilvl="0">
      <w:start w:val="1"/>
      <w:numFmt w:val="lowerLetter"/>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0D51DB1"/>
    <w:multiLevelType w:val="hybridMultilevel"/>
    <w:tmpl w:val="701C3FF6"/>
    <w:lvl w:ilvl="0" w:tplc="4748171A">
      <w:start w:val="1"/>
      <w:numFmt w:val="lowerLetter"/>
      <w:lvlText w:val="(%1)"/>
      <w:lvlJc w:val="left"/>
      <w:pPr>
        <w:ind w:left="5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DCBB46">
      <w:start w:val="1"/>
      <w:numFmt w:val="lowerLetter"/>
      <w:lvlText w:val="%2"/>
      <w:lvlJc w:val="left"/>
      <w:pPr>
        <w:ind w:left="13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B6CE16A">
      <w:start w:val="1"/>
      <w:numFmt w:val="lowerRoman"/>
      <w:lvlText w:val="%3"/>
      <w:lvlJc w:val="left"/>
      <w:pPr>
        <w:ind w:left="20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5C4A264">
      <w:start w:val="1"/>
      <w:numFmt w:val="decimal"/>
      <w:lvlText w:val="%4"/>
      <w:lvlJc w:val="left"/>
      <w:pPr>
        <w:ind w:left="27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DA82CB6">
      <w:start w:val="1"/>
      <w:numFmt w:val="lowerLetter"/>
      <w:lvlText w:val="%5"/>
      <w:lvlJc w:val="left"/>
      <w:pPr>
        <w:ind w:left="346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F140B76">
      <w:start w:val="1"/>
      <w:numFmt w:val="lowerRoman"/>
      <w:lvlText w:val="%6"/>
      <w:lvlJc w:val="left"/>
      <w:pPr>
        <w:ind w:left="418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3B40104">
      <w:start w:val="1"/>
      <w:numFmt w:val="decimal"/>
      <w:lvlText w:val="%7"/>
      <w:lvlJc w:val="left"/>
      <w:pPr>
        <w:ind w:left="490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0A239CE">
      <w:start w:val="1"/>
      <w:numFmt w:val="lowerLetter"/>
      <w:lvlText w:val="%8"/>
      <w:lvlJc w:val="left"/>
      <w:pPr>
        <w:ind w:left="56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244B24">
      <w:start w:val="1"/>
      <w:numFmt w:val="lowerRoman"/>
      <w:lvlText w:val="%9"/>
      <w:lvlJc w:val="left"/>
      <w:pPr>
        <w:ind w:left="634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1F017C"/>
    <w:multiLevelType w:val="multilevel"/>
    <w:tmpl w:val="2CA2CCDC"/>
    <w:lvl w:ilvl="0">
      <w:start w:val="1"/>
      <w:numFmt w:val="upperLetter"/>
      <w:lvlText w:val="(%1)"/>
      <w:lvlJc w:val="left"/>
      <w:pPr>
        <w:ind w:left="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1.%2.%3)"/>
      <w:lvlJc w:val="left"/>
      <w:pPr>
        <w:ind w:left="2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2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2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5F1497"/>
    <w:multiLevelType w:val="hybridMultilevel"/>
    <w:tmpl w:val="38B86E62"/>
    <w:lvl w:ilvl="0" w:tplc="42F40B82">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A8FF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FC3B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066B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108D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9AB9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A6C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A8C6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1A59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57464AF"/>
    <w:multiLevelType w:val="hybridMultilevel"/>
    <w:tmpl w:val="A636DB08"/>
    <w:lvl w:ilvl="0" w:tplc="5F9078EE">
      <w:start w:val="1"/>
      <w:numFmt w:val="decimal"/>
      <w:lvlText w:val="%1"/>
      <w:lvlJc w:val="left"/>
      <w:pPr>
        <w:ind w:left="720" w:hanging="360"/>
      </w:pPr>
      <w:rPr>
        <w:rFonts w:ascii="Book Antiqua" w:eastAsia="Calibri" w:hAnsi="Book Antiqua" w:cs="Arial"/>
        <w:sz w:val="23"/>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42527CB9"/>
    <w:multiLevelType w:val="multilevel"/>
    <w:tmpl w:val="1DE8D1D6"/>
    <w:lvl w:ilvl="0">
      <w:start w:val="1"/>
      <w:numFmt w:val="lowerLetter"/>
      <w:lvlText w:val="%1)"/>
      <w:lvlJc w:val="left"/>
      <w:pPr>
        <w:ind w:left="581" w:hanging="360"/>
      </w:pPr>
      <w:rPr>
        <w:b/>
        <w:color w:val="000000"/>
        <w:u w:val="none"/>
      </w:rPr>
    </w:lvl>
    <w:lvl w:ilvl="1">
      <w:start w:val="1"/>
      <w:numFmt w:val="lowerLetter"/>
      <w:lvlText w:val="%2."/>
      <w:lvlJc w:val="left"/>
      <w:pPr>
        <w:ind w:left="1301" w:hanging="360"/>
      </w:pPr>
    </w:lvl>
    <w:lvl w:ilvl="2">
      <w:start w:val="1"/>
      <w:numFmt w:val="lowerRoman"/>
      <w:lvlText w:val="%3."/>
      <w:lvlJc w:val="right"/>
      <w:pPr>
        <w:ind w:left="2021" w:hanging="180"/>
      </w:pPr>
    </w:lvl>
    <w:lvl w:ilvl="3">
      <w:start w:val="1"/>
      <w:numFmt w:val="decimal"/>
      <w:lvlText w:val="%4."/>
      <w:lvlJc w:val="left"/>
      <w:pPr>
        <w:ind w:left="2741" w:hanging="360"/>
      </w:pPr>
    </w:lvl>
    <w:lvl w:ilvl="4">
      <w:start w:val="1"/>
      <w:numFmt w:val="lowerLetter"/>
      <w:lvlText w:val="%5."/>
      <w:lvlJc w:val="left"/>
      <w:pPr>
        <w:ind w:left="3461" w:hanging="360"/>
      </w:pPr>
    </w:lvl>
    <w:lvl w:ilvl="5">
      <w:start w:val="1"/>
      <w:numFmt w:val="lowerRoman"/>
      <w:lvlText w:val="%6."/>
      <w:lvlJc w:val="right"/>
      <w:pPr>
        <w:ind w:left="4181" w:hanging="180"/>
      </w:pPr>
    </w:lvl>
    <w:lvl w:ilvl="6">
      <w:start w:val="1"/>
      <w:numFmt w:val="decimal"/>
      <w:lvlText w:val="%7."/>
      <w:lvlJc w:val="left"/>
      <w:pPr>
        <w:ind w:left="4901" w:hanging="360"/>
      </w:pPr>
    </w:lvl>
    <w:lvl w:ilvl="7">
      <w:start w:val="1"/>
      <w:numFmt w:val="lowerLetter"/>
      <w:lvlText w:val="%8."/>
      <w:lvlJc w:val="left"/>
      <w:pPr>
        <w:ind w:left="5621" w:hanging="360"/>
      </w:pPr>
    </w:lvl>
    <w:lvl w:ilvl="8">
      <w:start w:val="1"/>
      <w:numFmt w:val="lowerRoman"/>
      <w:lvlText w:val="%9."/>
      <w:lvlJc w:val="right"/>
      <w:pPr>
        <w:ind w:left="6341" w:hanging="180"/>
      </w:pPr>
    </w:lvl>
  </w:abstractNum>
  <w:abstractNum w:abstractNumId="12" w15:restartNumberingAfterBreak="0">
    <w:nsid w:val="4CCF7029"/>
    <w:multiLevelType w:val="hybridMultilevel"/>
    <w:tmpl w:val="E268420E"/>
    <w:lvl w:ilvl="0" w:tplc="0826EAC4">
      <w:start w:val="1"/>
      <w:numFmt w:val="upp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F175E63"/>
    <w:multiLevelType w:val="multilevel"/>
    <w:tmpl w:val="9E662DBA"/>
    <w:lvl w:ilvl="0">
      <w:start w:val="4"/>
      <w:numFmt w:val="upp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0520D64"/>
    <w:multiLevelType w:val="multilevel"/>
    <w:tmpl w:val="D5D29898"/>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4434869"/>
    <w:multiLevelType w:val="multilevel"/>
    <w:tmpl w:val="62AE4B1A"/>
    <w:lvl w:ilvl="0">
      <w:start w:val="14"/>
      <w:numFmt w:val="decimal"/>
      <w:lvlText w:val="%1."/>
      <w:lvlJc w:val="left"/>
      <w:pPr>
        <w:ind w:left="3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6EF4661"/>
    <w:multiLevelType w:val="multilevel"/>
    <w:tmpl w:val="A9FCD4E6"/>
    <w:lvl w:ilvl="0">
      <w:start w:val="1"/>
      <w:numFmt w:val="lowerLetter"/>
      <w:lvlText w:val="(%1)"/>
      <w:lvlJc w:val="left"/>
      <w:pPr>
        <w:ind w:left="360" w:hanging="360"/>
      </w:pPr>
      <w:rPr>
        <w:rFonts w:ascii="Times New Roman" w:eastAsia="Times New Roman" w:hAnsi="Times New Roman" w:cs="Times New Roman"/>
        <w:b w:val="0"/>
        <w:color w:val="000000"/>
        <w:sz w:val="22"/>
        <w:szCs w:val="22"/>
      </w:rPr>
    </w:lvl>
    <w:lvl w:ilvl="1">
      <w:numFmt w:val="bullet"/>
      <w:lvlText w:val="•"/>
      <w:lvlJc w:val="left"/>
      <w:pPr>
        <w:ind w:left="1277" w:hanging="360"/>
      </w:pPr>
    </w:lvl>
    <w:lvl w:ilvl="2">
      <w:numFmt w:val="bullet"/>
      <w:lvlText w:val="•"/>
      <w:lvlJc w:val="left"/>
      <w:pPr>
        <w:ind w:left="2195" w:hanging="360"/>
      </w:pPr>
    </w:lvl>
    <w:lvl w:ilvl="3">
      <w:numFmt w:val="bullet"/>
      <w:lvlText w:val="•"/>
      <w:lvlJc w:val="left"/>
      <w:pPr>
        <w:ind w:left="3113" w:hanging="360"/>
      </w:pPr>
    </w:lvl>
    <w:lvl w:ilvl="4">
      <w:numFmt w:val="bullet"/>
      <w:lvlText w:val="•"/>
      <w:lvlJc w:val="left"/>
      <w:pPr>
        <w:ind w:left="4031" w:hanging="360"/>
      </w:pPr>
    </w:lvl>
    <w:lvl w:ilvl="5">
      <w:numFmt w:val="bullet"/>
      <w:lvlText w:val="•"/>
      <w:lvlJc w:val="left"/>
      <w:pPr>
        <w:ind w:left="4949" w:hanging="360"/>
      </w:pPr>
    </w:lvl>
    <w:lvl w:ilvl="6">
      <w:numFmt w:val="bullet"/>
      <w:lvlText w:val="•"/>
      <w:lvlJc w:val="left"/>
      <w:pPr>
        <w:ind w:left="5867" w:hanging="360"/>
      </w:pPr>
    </w:lvl>
    <w:lvl w:ilvl="7">
      <w:numFmt w:val="bullet"/>
      <w:lvlText w:val="•"/>
      <w:lvlJc w:val="left"/>
      <w:pPr>
        <w:ind w:left="6785" w:hanging="360"/>
      </w:pPr>
    </w:lvl>
    <w:lvl w:ilvl="8">
      <w:numFmt w:val="bullet"/>
      <w:lvlText w:val="•"/>
      <w:lvlJc w:val="left"/>
      <w:pPr>
        <w:ind w:left="7703" w:hanging="360"/>
      </w:pPr>
    </w:lvl>
  </w:abstractNum>
  <w:abstractNum w:abstractNumId="17" w15:restartNumberingAfterBreak="0">
    <w:nsid w:val="5AD1561A"/>
    <w:multiLevelType w:val="multilevel"/>
    <w:tmpl w:val="FC98FC1C"/>
    <w:lvl w:ilvl="0">
      <w:start w:val="1"/>
      <w:numFmt w:val="decimal"/>
      <w:pStyle w:val="Commarcador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F7968B6"/>
    <w:multiLevelType w:val="multilevel"/>
    <w:tmpl w:val="9E14D7CC"/>
    <w:lvl w:ilvl="0">
      <w:start w:val="1"/>
      <w:numFmt w:val="decimal"/>
      <w:lvlText w:val="%1)"/>
      <w:lvlJc w:val="left"/>
      <w:pPr>
        <w:ind w:left="720" w:hanging="360"/>
      </w:pPr>
      <w:rPr>
        <w:b/>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94E14FC"/>
    <w:multiLevelType w:val="multilevel"/>
    <w:tmpl w:val="5D60A2B4"/>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E863F81"/>
    <w:multiLevelType w:val="multilevel"/>
    <w:tmpl w:val="0FB87252"/>
    <w:lvl w:ilvl="0">
      <w:start w:val="7"/>
      <w:numFmt w:val="decimal"/>
      <w:lvlText w:val="%1."/>
      <w:lvlJc w:val="left"/>
      <w:pPr>
        <w:ind w:left="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4500437">
    <w:abstractNumId w:val="11"/>
  </w:num>
  <w:num w:numId="2" w16cid:durableId="573667367">
    <w:abstractNumId w:val="18"/>
  </w:num>
  <w:num w:numId="3" w16cid:durableId="824710706">
    <w:abstractNumId w:val="3"/>
  </w:num>
  <w:num w:numId="4" w16cid:durableId="2141528762">
    <w:abstractNumId w:val="0"/>
  </w:num>
  <w:num w:numId="5" w16cid:durableId="839009398">
    <w:abstractNumId w:val="6"/>
  </w:num>
  <w:num w:numId="6" w16cid:durableId="965694842">
    <w:abstractNumId w:val="16"/>
  </w:num>
  <w:num w:numId="7" w16cid:durableId="2143695475">
    <w:abstractNumId w:val="1"/>
  </w:num>
  <w:num w:numId="8" w16cid:durableId="1983734809">
    <w:abstractNumId w:val="17"/>
  </w:num>
  <w:num w:numId="9" w16cid:durableId="1401101482">
    <w:abstractNumId w:val="12"/>
  </w:num>
  <w:num w:numId="10" w16cid:durableId="6407712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58113312">
    <w:abstractNumId w:val="2"/>
  </w:num>
  <w:num w:numId="12" w16cid:durableId="103040976">
    <w:abstractNumId w:val="14"/>
  </w:num>
  <w:num w:numId="13" w16cid:durableId="897546301">
    <w:abstractNumId w:val="4"/>
  </w:num>
  <w:num w:numId="14" w16cid:durableId="838470292">
    <w:abstractNumId w:val="8"/>
  </w:num>
  <w:num w:numId="15" w16cid:durableId="1226259625">
    <w:abstractNumId w:val="13"/>
  </w:num>
  <w:num w:numId="16" w16cid:durableId="1112087994">
    <w:abstractNumId w:val="15"/>
  </w:num>
  <w:num w:numId="17" w16cid:durableId="1344432328">
    <w:abstractNumId w:val="19"/>
  </w:num>
  <w:num w:numId="18" w16cid:durableId="1566451433">
    <w:abstractNumId w:val="20"/>
  </w:num>
  <w:num w:numId="19" w16cid:durableId="835847936">
    <w:abstractNumId w:val="7"/>
  </w:num>
  <w:num w:numId="20" w16cid:durableId="1256018471">
    <w:abstractNumId w:val="5"/>
  </w:num>
  <w:num w:numId="21" w16cid:durableId="204120397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NANDA ALBUQUERQUE DA SILVA OLIVA">
    <w15:presenceInfo w15:providerId="AD" w15:userId="S::fernanda.olivas@multi.rio::93f3574f-f213-4bc6-9ce2-7c44da7ced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69"/>
    <w:rsid w:val="00012BFE"/>
    <w:rsid w:val="0002309B"/>
    <w:rsid w:val="00024748"/>
    <w:rsid w:val="000308FA"/>
    <w:rsid w:val="00034AE3"/>
    <w:rsid w:val="0003798E"/>
    <w:rsid w:val="00040DF9"/>
    <w:rsid w:val="00046A74"/>
    <w:rsid w:val="000519CB"/>
    <w:rsid w:val="00052082"/>
    <w:rsid w:val="0005412B"/>
    <w:rsid w:val="00060189"/>
    <w:rsid w:val="000651C6"/>
    <w:rsid w:val="00065B44"/>
    <w:rsid w:val="000663C1"/>
    <w:rsid w:val="00067DC3"/>
    <w:rsid w:val="00075CCD"/>
    <w:rsid w:val="00075FD7"/>
    <w:rsid w:val="00076561"/>
    <w:rsid w:val="00086DBC"/>
    <w:rsid w:val="000870A6"/>
    <w:rsid w:val="00087E47"/>
    <w:rsid w:val="00087EB3"/>
    <w:rsid w:val="00091F30"/>
    <w:rsid w:val="00093D02"/>
    <w:rsid w:val="00094381"/>
    <w:rsid w:val="000A3935"/>
    <w:rsid w:val="000A5016"/>
    <w:rsid w:val="000A54C4"/>
    <w:rsid w:val="000A71AF"/>
    <w:rsid w:val="000B1B58"/>
    <w:rsid w:val="000B2118"/>
    <w:rsid w:val="000B76CA"/>
    <w:rsid w:val="000C2404"/>
    <w:rsid w:val="000C39A5"/>
    <w:rsid w:val="000C5FE7"/>
    <w:rsid w:val="000C6C8D"/>
    <w:rsid w:val="000C6E86"/>
    <w:rsid w:val="000D7488"/>
    <w:rsid w:val="000E48DC"/>
    <w:rsid w:val="000E510D"/>
    <w:rsid w:val="000F248B"/>
    <w:rsid w:val="000F254B"/>
    <w:rsid w:val="000F3035"/>
    <w:rsid w:val="000F76FE"/>
    <w:rsid w:val="00102C8F"/>
    <w:rsid w:val="00104D2E"/>
    <w:rsid w:val="0010641F"/>
    <w:rsid w:val="00111142"/>
    <w:rsid w:val="001115A0"/>
    <w:rsid w:val="0011715F"/>
    <w:rsid w:val="00120E62"/>
    <w:rsid w:val="00125F91"/>
    <w:rsid w:val="00126132"/>
    <w:rsid w:val="00126D10"/>
    <w:rsid w:val="001303D8"/>
    <w:rsid w:val="0013123E"/>
    <w:rsid w:val="00131BFD"/>
    <w:rsid w:val="001444BA"/>
    <w:rsid w:val="00145E3F"/>
    <w:rsid w:val="00146E99"/>
    <w:rsid w:val="001474B8"/>
    <w:rsid w:val="00147B66"/>
    <w:rsid w:val="00151469"/>
    <w:rsid w:val="00151890"/>
    <w:rsid w:val="00160112"/>
    <w:rsid w:val="00165D54"/>
    <w:rsid w:val="00166D24"/>
    <w:rsid w:val="001727C3"/>
    <w:rsid w:val="001737D1"/>
    <w:rsid w:val="001770C1"/>
    <w:rsid w:val="00177938"/>
    <w:rsid w:val="00185E35"/>
    <w:rsid w:val="00192507"/>
    <w:rsid w:val="001965A5"/>
    <w:rsid w:val="001A4724"/>
    <w:rsid w:val="001A5293"/>
    <w:rsid w:val="001A6C34"/>
    <w:rsid w:val="001B26B3"/>
    <w:rsid w:val="001D0132"/>
    <w:rsid w:val="001D3397"/>
    <w:rsid w:val="001D5489"/>
    <w:rsid w:val="001D6777"/>
    <w:rsid w:val="001E043D"/>
    <w:rsid w:val="001E0AAF"/>
    <w:rsid w:val="001E64D9"/>
    <w:rsid w:val="001F3CB7"/>
    <w:rsid w:val="001F5AFB"/>
    <w:rsid w:val="001F63B5"/>
    <w:rsid w:val="0022137D"/>
    <w:rsid w:val="002255B0"/>
    <w:rsid w:val="00230858"/>
    <w:rsid w:val="00232BEC"/>
    <w:rsid w:val="002419CF"/>
    <w:rsid w:val="00246B0B"/>
    <w:rsid w:val="002515D4"/>
    <w:rsid w:val="0025160F"/>
    <w:rsid w:val="00252496"/>
    <w:rsid w:val="002526C4"/>
    <w:rsid w:val="0025752E"/>
    <w:rsid w:val="00260712"/>
    <w:rsid w:val="00264E72"/>
    <w:rsid w:val="002676C2"/>
    <w:rsid w:val="00274989"/>
    <w:rsid w:val="00276D6D"/>
    <w:rsid w:val="00282145"/>
    <w:rsid w:val="00285FDE"/>
    <w:rsid w:val="00295415"/>
    <w:rsid w:val="002A400B"/>
    <w:rsid w:val="002A5990"/>
    <w:rsid w:val="002B342F"/>
    <w:rsid w:val="002C7329"/>
    <w:rsid w:val="002D5EF0"/>
    <w:rsid w:val="002E11C1"/>
    <w:rsid w:val="002E286F"/>
    <w:rsid w:val="002F627B"/>
    <w:rsid w:val="00301937"/>
    <w:rsid w:val="0030565F"/>
    <w:rsid w:val="00310A1F"/>
    <w:rsid w:val="003118B4"/>
    <w:rsid w:val="00316774"/>
    <w:rsid w:val="00317587"/>
    <w:rsid w:val="0032288A"/>
    <w:rsid w:val="00322AE5"/>
    <w:rsid w:val="00322E75"/>
    <w:rsid w:val="0032343F"/>
    <w:rsid w:val="0032472D"/>
    <w:rsid w:val="003334AF"/>
    <w:rsid w:val="00336205"/>
    <w:rsid w:val="0033777A"/>
    <w:rsid w:val="00353C5D"/>
    <w:rsid w:val="003566FC"/>
    <w:rsid w:val="003601A5"/>
    <w:rsid w:val="00372897"/>
    <w:rsid w:val="003747D4"/>
    <w:rsid w:val="00375AF7"/>
    <w:rsid w:val="00385539"/>
    <w:rsid w:val="00387F0E"/>
    <w:rsid w:val="00390D3C"/>
    <w:rsid w:val="00391366"/>
    <w:rsid w:val="00395473"/>
    <w:rsid w:val="003B1165"/>
    <w:rsid w:val="003D1D82"/>
    <w:rsid w:val="003E086F"/>
    <w:rsid w:val="003E127B"/>
    <w:rsid w:val="003E6CAE"/>
    <w:rsid w:val="003F09CD"/>
    <w:rsid w:val="00401FC1"/>
    <w:rsid w:val="00404090"/>
    <w:rsid w:val="0040555C"/>
    <w:rsid w:val="004056F4"/>
    <w:rsid w:val="00407EDF"/>
    <w:rsid w:val="00415CF0"/>
    <w:rsid w:val="00417C75"/>
    <w:rsid w:val="00420EB5"/>
    <w:rsid w:val="00421564"/>
    <w:rsid w:val="00421719"/>
    <w:rsid w:val="004217D9"/>
    <w:rsid w:val="00422905"/>
    <w:rsid w:val="004347A9"/>
    <w:rsid w:val="0043481F"/>
    <w:rsid w:val="00434D1B"/>
    <w:rsid w:val="004444F5"/>
    <w:rsid w:val="00451662"/>
    <w:rsid w:val="004604BF"/>
    <w:rsid w:val="00462C82"/>
    <w:rsid w:val="00464C56"/>
    <w:rsid w:val="0046690A"/>
    <w:rsid w:val="004677E2"/>
    <w:rsid w:val="00474AEE"/>
    <w:rsid w:val="00474AFF"/>
    <w:rsid w:val="00475B1F"/>
    <w:rsid w:val="0047631D"/>
    <w:rsid w:val="00476A10"/>
    <w:rsid w:val="004804B8"/>
    <w:rsid w:val="00486136"/>
    <w:rsid w:val="00487DB3"/>
    <w:rsid w:val="00490618"/>
    <w:rsid w:val="004938F3"/>
    <w:rsid w:val="004947A6"/>
    <w:rsid w:val="00494FFF"/>
    <w:rsid w:val="00495572"/>
    <w:rsid w:val="004A4CA2"/>
    <w:rsid w:val="004B0285"/>
    <w:rsid w:val="004B0F64"/>
    <w:rsid w:val="004B427D"/>
    <w:rsid w:val="004B784D"/>
    <w:rsid w:val="004B7EFD"/>
    <w:rsid w:val="004C04AE"/>
    <w:rsid w:val="004C74A9"/>
    <w:rsid w:val="004D0C73"/>
    <w:rsid w:val="004E3CC0"/>
    <w:rsid w:val="004E486D"/>
    <w:rsid w:val="004E5001"/>
    <w:rsid w:val="004E669A"/>
    <w:rsid w:val="004F2F6D"/>
    <w:rsid w:val="004F71B4"/>
    <w:rsid w:val="00500F6E"/>
    <w:rsid w:val="0050605F"/>
    <w:rsid w:val="005124F8"/>
    <w:rsid w:val="00514689"/>
    <w:rsid w:val="00523EC0"/>
    <w:rsid w:val="0053014E"/>
    <w:rsid w:val="00531B5B"/>
    <w:rsid w:val="00537105"/>
    <w:rsid w:val="0054363C"/>
    <w:rsid w:val="005476E4"/>
    <w:rsid w:val="0056679B"/>
    <w:rsid w:val="00566D91"/>
    <w:rsid w:val="005670E8"/>
    <w:rsid w:val="0057462D"/>
    <w:rsid w:val="005756AC"/>
    <w:rsid w:val="00576F9F"/>
    <w:rsid w:val="00577114"/>
    <w:rsid w:val="005800A2"/>
    <w:rsid w:val="00582696"/>
    <w:rsid w:val="0058489D"/>
    <w:rsid w:val="0058703D"/>
    <w:rsid w:val="00587E1F"/>
    <w:rsid w:val="0059516A"/>
    <w:rsid w:val="00596B01"/>
    <w:rsid w:val="005A21F9"/>
    <w:rsid w:val="005A3E8C"/>
    <w:rsid w:val="005A660F"/>
    <w:rsid w:val="005A66AC"/>
    <w:rsid w:val="005A7804"/>
    <w:rsid w:val="005B0804"/>
    <w:rsid w:val="005B0DA6"/>
    <w:rsid w:val="005C0E34"/>
    <w:rsid w:val="005C35BA"/>
    <w:rsid w:val="005C7265"/>
    <w:rsid w:val="005D3D17"/>
    <w:rsid w:val="005D420B"/>
    <w:rsid w:val="005D446E"/>
    <w:rsid w:val="005E5DA8"/>
    <w:rsid w:val="005F17D2"/>
    <w:rsid w:val="005F19CA"/>
    <w:rsid w:val="005F2BB7"/>
    <w:rsid w:val="005F5F2C"/>
    <w:rsid w:val="00603C5A"/>
    <w:rsid w:val="006052BD"/>
    <w:rsid w:val="00607B7F"/>
    <w:rsid w:val="00610BD0"/>
    <w:rsid w:val="0061278D"/>
    <w:rsid w:val="006300B1"/>
    <w:rsid w:val="00633730"/>
    <w:rsid w:val="00633E88"/>
    <w:rsid w:val="006346E5"/>
    <w:rsid w:val="00641661"/>
    <w:rsid w:val="00641D1A"/>
    <w:rsid w:val="00642C50"/>
    <w:rsid w:val="00645F36"/>
    <w:rsid w:val="006474C7"/>
    <w:rsid w:val="006512CC"/>
    <w:rsid w:val="00651300"/>
    <w:rsid w:val="00651C39"/>
    <w:rsid w:val="0065278F"/>
    <w:rsid w:val="00652F4B"/>
    <w:rsid w:val="00672548"/>
    <w:rsid w:val="00684815"/>
    <w:rsid w:val="00686224"/>
    <w:rsid w:val="00692661"/>
    <w:rsid w:val="00696022"/>
    <w:rsid w:val="00697A9C"/>
    <w:rsid w:val="006A37BA"/>
    <w:rsid w:val="006A6E70"/>
    <w:rsid w:val="006B18D7"/>
    <w:rsid w:val="006B2721"/>
    <w:rsid w:val="006B3BBE"/>
    <w:rsid w:val="006C3271"/>
    <w:rsid w:val="006C54FF"/>
    <w:rsid w:val="006D3B49"/>
    <w:rsid w:val="006D6F24"/>
    <w:rsid w:val="006E2DDD"/>
    <w:rsid w:val="006E4FAA"/>
    <w:rsid w:val="00704A93"/>
    <w:rsid w:val="00716DDE"/>
    <w:rsid w:val="007234D4"/>
    <w:rsid w:val="00725090"/>
    <w:rsid w:val="00727F60"/>
    <w:rsid w:val="00735472"/>
    <w:rsid w:val="00736A91"/>
    <w:rsid w:val="00741D5E"/>
    <w:rsid w:val="007421E2"/>
    <w:rsid w:val="00746AFC"/>
    <w:rsid w:val="00747A06"/>
    <w:rsid w:val="00752CA3"/>
    <w:rsid w:val="007531CC"/>
    <w:rsid w:val="00757AEC"/>
    <w:rsid w:val="00757C58"/>
    <w:rsid w:val="0076262A"/>
    <w:rsid w:val="00786BCE"/>
    <w:rsid w:val="00787653"/>
    <w:rsid w:val="00793CD2"/>
    <w:rsid w:val="00794603"/>
    <w:rsid w:val="007A5290"/>
    <w:rsid w:val="007B02D0"/>
    <w:rsid w:val="007B6E1D"/>
    <w:rsid w:val="007C0506"/>
    <w:rsid w:val="007C35E5"/>
    <w:rsid w:val="007C61D7"/>
    <w:rsid w:val="007E0136"/>
    <w:rsid w:val="007E20E7"/>
    <w:rsid w:val="007E7CA8"/>
    <w:rsid w:val="007F281C"/>
    <w:rsid w:val="008027DE"/>
    <w:rsid w:val="00805A21"/>
    <w:rsid w:val="008134D9"/>
    <w:rsid w:val="008160FE"/>
    <w:rsid w:val="00816DA8"/>
    <w:rsid w:val="008176AC"/>
    <w:rsid w:val="00825A8C"/>
    <w:rsid w:val="0082644A"/>
    <w:rsid w:val="008267BE"/>
    <w:rsid w:val="00836549"/>
    <w:rsid w:val="0084157F"/>
    <w:rsid w:val="00844232"/>
    <w:rsid w:val="00852762"/>
    <w:rsid w:val="00855C4D"/>
    <w:rsid w:val="00857E65"/>
    <w:rsid w:val="00867837"/>
    <w:rsid w:val="008750C5"/>
    <w:rsid w:val="0088054F"/>
    <w:rsid w:val="008813CE"/>
    <w:rsid w:val="00883C0C"/>
    <w:rsid w:val="00887E56"/>
    <w:rsid w:val="00892E58"/>
    <w:rsid w:val="008930A2"/>
    <w:rsid w:val="008A3BA8"/>
    <w:rsid w:val="008A6625"/>
    <w:rsid w:val="008A7769"/>
    <w:rsid w:val="008B4549"/>
    <w:rsid w:val="008B5C64"/>
    <w:rsid w:val="008B5CAA"/>
    <w:rsid w:val="008B5DC6"/>
    <w:rsid w:val="008B70D2"/>
    <w:rsid w:val="008C3325"/>
    <w:rsid w:val="008C4EAD"/>
    <w:rsid w:val="008D1D7B"/>
    <w:rsid w:val="008D1E11"/>
    <w:rsid w:val="008D5349"/>
    <w:rsid w:val="008E2F1B"/>
    <w:rsid w:val="008E7316"/>
    <w:rsid w:val="008E77D7"/>
    <w:rsid w:val="008F53AF"/>
    <w:rsid w:val="00900405"/>
    <w:rsid w:val="00901C97"/>
    <w:rsid w:val="00906F3D"/>
    <w:rsid w:val="00920969"/>
    <w:rsid w:val="00920B68"/>
    <w:rsid w:val="009308B3"/>
    <w:rsid w:val="00935C05"/>
    <w:rsid w:val="00935C63"/>
    <w:rsid w:val="00941089"/>
    <w:rsid w:val="00941391"/>
    <w:rsid w:val="009423F8"/>
    <w:rsid w:val="00942E59"/>
    <w:rsid w:val="009455CB"/>
    <w:rsid w:val="009566E3"/>
    <w:rsid w:val="0095775B"/>
    <w:rsid w:val="009728E9"/>
    <w:rsid w:val="00982667"/>
    <w:rsid w:val="00982987"/>
    <w:rsid w:val="00984BCF"/>
    <w:rsid w:val="00997481"/>
    <w:rsid w:val="00997CC1"/>
    <w:rsid w:val="009C6584"/>
    <w:rsid w:val="009C6F0D"/>
    <w:rsid w:val="009D3C1D"/>
    <w:rsid w:val="009D5E4F"/>
    <w:rsid w:val="009D65FF"/>
    <w:rsid w:val="009E4F03"/>
    <w:rsid w:val="009E5856"/>
    <w:rsid w:val="009E5C82"/>
    <w:rsid w:val="009F026D"/>
    <w:rsid w:val="009F0585"/>
    <w:rsid w:val="00A060B7"/>
    <w:rsid w:val="00A06B83"/>
    <w:rsid w:val="00A10A1E"/>
    <w:rsid w:val="00A132A2"/>
    <w:rsid w:val="00A1544D"/>
    <w:rsid w:val="00A15612"/>
    <w:rsid w:val="00A21518"/>
    <w:rsid w:val="00A259A2"/>
    <w:rsid w:val="00A34F06"/>
    <w:rsid w:val="00A37DBD"/>
    <w:rsid w:val="00A45F7C"/>
    <w:rsid w:val="00A4690F"/>
    <w:rsid w:val="00A522DA"/>
    <w:rsid w:val="00A52661"/>
    <w:rsid w:val="00A542CE"/>
    <w:rsid w:val="00A54F1F"/>
    <w:rsid w:val="00A7061F"/>
    <w:rsid w:val="00A730AB"/>
    <w:rsid w:val="00A80CC7"/>
    <w:rsid w:val="00A824B9"/>
    <w:rsid w:val="00A84DAD"/>
    <w:rsid w:val="00A856F2"/>
    <w:rsid w:val="00AA19F3"/>
    <w:rsid w:val="00AA6C0F"/>
    <w:rsid w:val="00AA711C"/>
    <w:rsid w:val="00AA7AB0"/>
    <w:rsid w:val="00AB6485"/>
    <w:rsid w:val="00AC0176"/>
    <w:rsid w:val="00AC3B93"/>
    <w:rsid w:val="00AC76A6"/>
    <w:rsid w:val="00AD1241"/>
    <w:rsid w:val="00AD376A"/>
    <w:rsid w:val="00AD5ADD"/>
    <w:rsid w:val="00AD6165"/>
    <w:rsid w:val="00AE334E"/>
    <w:rsid w:val="00AE7181"/>
    <w:rsid w:val="00AF1DEB"/>
    <w:rsid w:val="00AF5FD3"/>
    <w:rsid w:val="00B0237C"/>
    <w:rsid w:val="00B03FBE"/>
    <w:rsid w:val="00B10955"/>
    <w:rsid w:val="00B157FA"/>
    <w:rsid w:val="00B16E1A"/>
    <w:rsid w:val="00B27E89"/>
    <w:rsid w:val="00B34AC6"/>
    <w:rsid w:val="00B37431"/>
    <w:rsid w:val="00B46C0A"/>
    <w:rsid w:val="00B61F8D"/>
    <w:rsid w:val="00B63735"/>
    <w:rsid w:val="00B6543E"/>
    <w:rsid w:val="00B666A9"/>
    <w:rsid w:val="00B66723"/>
    <w:rsid w:val="00B701CD"/>
    <w:rsid w:val="00B711DB"/>
    <w:rsid w:val="00B714D2"/>
    <w:rsid w:val="00B71AA1"/>
    <w:rsid w:val="00B71C01"/>
    <w:rsid w:val="00B76599"/>
    <w:rsid w:val="00B80CFE"/>
    <w:rsid w:val="00B91C34"/>
    <w:rsid w:val="00BB2929"/>
    <w:rsid w:val="00BB42AA"/>
    <w:rsid w:val="00BB620F"/>
    <w:rsid w:val="00BB72F3"/>
    <w:rsid w:val="00BC1D18"/>
    <w:rsid w:val="00BE059D"/>
    <w:rsid w:val="00BE7788"/>
    <w:rsid w:val="00C043B5"/>
    <w:rsid w:val="00C13119"/>
    <w:rsid w:val="00C131A5"/>
    <w:rsid w:val="00C13251"/>
    <w:rsid w:val="00C1331F"/>
    <w:rsid w:val="00C14AE5"/>
    <w:rsid w:val="00C173F6"/>
    <w:rsid w:val="00C2091A"/>
    <w:rsid w:val="00C20FC2"/>
    <w:rsid w:val="00C22FC1"/>
    <w:rsid w:val="00C259AE"/>
    <w:rsid w:val="00C27440"/>
    <w:rsid w:val="00C2758A"/>
    <w:rsid w:val="00C31211"/>
    <w:rsid w:val="00C41E82"/>
    <w:rsid w:val="00C42DE2"/>
    <w:rsid w:val="00C50074"/>
    <w:rsid w:val="00C51D49"/>
    <w:rsid w:val="00C5382B"/>
    <w:rsid w:val="00C542A3"/>
    <w:rsid w:val="00C70866"/>
    <w:rsid w:val="00C71E8A"/>
    <w:rsid w:val="00C80AC2"/>
    <w:rsid w:val="00C87E67"/>
    <w:rsid w:val="00C92DC7"/>
    <w:rsid w:val="00C93493"/>
    <w:rsid w:val="00C93AA3"/>
    <w:rsid w:val="00CA4763"/>
    <w:rsid w:val="00CA4904"/>
    <w:rsid w:val="00CB4359"/>
    <w:rsid w:val="00CB4EDD"/>
    <w:rsid w:val="00CC38F4"/>
    <w:rsid w:val="00CC5DDE"/>
    <w:rsid w:val="00CC621C"/>
    <w:rsid w:val="00CD671A"/>
    <w:rsid w:val="00CE61A8"/>
    <w:rsid w:val="00CE7BAF"/>
    <w:rsid w:val="00CE7E13"/>
    <w:rsid w:val="00CF3160"/>
    <w:rsid w:val="00CF44D9"/>
    <w:rsid w:val="00D0460E"/>
    <w:rsid w:val="00D05310"/>
    <w:rsid w:val="00D05503"/>
    <w:rsid w:val="00D065DD"/>
    <w:rsid w:val="00D105EA"/>
    <w:rsid w:val="00D114D2"/>
    <w:rsid w:val="00D15802"/>
    <w:rsid w:val="00D2197F"/>
    <w:rsid w:val="00D23753"/>
    <w:rsid w:val="00D26FC2"/>
    <w:rsid w:val="00D43635"/>
    <w:rsid w:val="00D43CFF"/>
    <w:rsid w:val="00D44901"/>
    <w:rsid w:val="00D454B1"/>
    <w:rsid w:val="00D57121"/>
    <w:rsid w:val="00D61FB8"/>
    <w:rsid w:val="00D64473"/>
    <w:rsid w:val="00D67F2A"/>
    <w:rsid w:val="00D7665F"/>
    <w:rsid w:val="00D86EEB"/>
    <w:rsid w:val="00D90205"/>
    <w:rsid w:val="00D913AF"/>
    <w:rsid w:val="00D97704"/>
    <w:rsid w:val="00DA54AC"/>
    <w:rsid w:val="00DB2069"/>
    <w:rsid w:val="00DB7219"/>
    <w:rsid w:val="00DB7900"/>
    <w:rsid w:val="00DC1E25"/>
    <w:rsid w:val="00DD2185"/>
    <w:rsid w:val="00DE612F"/>
    <w:rsid w:val="00DE7AFF"/>
    <w:rsid w:val="00DF3D47"/>
    <w:rsid w:val="00DF4E63"/>
    <w:rsid w:val="00DF5072"/>
    <w:rsid w:val="00DF79F6"/>
    <w:rsid w:val="00E06AB3"/>
    <w:rsid w:val="00E10EBA"/>
    <w:rsid w:val="00E14B38"/>
    <w:rsid w:val="00E37E9D"/>
    <w:rsid w:val="00E402FF"/>
    <w:rsid w:val="00E42A86"/>
    <w:rsid w:val="00E43EC5"/>
    <w:rsid w:val="00E50C6E"/>
    <w:rsid w:val="00E64C57"/>
    <w:rsid w:val="00E94C05"/>
    <w:rsid w:val="00EA3BF5"/>
    <w:rsid w:val="00EB41D8"/>
    <w:rsid w:val="00ED067A"/>
    <w:rsid w:val="00ED104D"/>
    <w:rsid w:val="00ED349C"/>
    <w:rsid w:val="00EE0D36"/>
    <w:rsid w:val="00EE47FC"/>
    <w:rsid w:val="00EF13D7"/>
    <w:rsid w:val="00EF48F3"/>
    <w:rsid w:val="00EF5B08"/>
    <w:rsid w:val="00EF6755"/>
    <w:rsid w:val="00EF69A8"/>
    <w:rsid w:val="00F01DF7"/>
    <w:rsid w:val="00F02726"/>
    <w:rsid w:val="00F07BE4"/>
    <w:rsid w:val="00F16268"/>
    <w:rsid w:val="00F16F9D"/>
    <w:rsid w:val="00F24082"/>
    <w:rsid w:val="00F2602F"/>
    <w:rsid w:val="00F26B94"/>
    <w:rsid w:val="00F26CD8"/>
    <w:rsid w:val="00F2701D"/>
    <w:rsid w:val="00F318F6"/>
    <w:rsid w:val="00F42CFC"/>
    <w:rsid w:val="00F43ECF"/>
    <w:rsid w:val="00F45873"/>
    <w:rsid w:val="00F46106"/>
    <w:rsid w:val="00F476D1"/>
    <w:rsid w:val="00F47A2B"/>
    <w:rsid w:val="00F51F88"/>
    <w:rsid w:val="00F540E7"/>
    <w:rsid w:val="00F55337"/>
    <w:rsid w:val="00F55EFC"/>
    <w:rsid w:val="00F83CE9"/>
    <w:rsid w:val="00F85690"/>
    <w:rsid w:val="00F87B37"/>
    <w:rsid w:val="00F87BC6"/>
    <w:rsid w:val="00F910DD"/>
    <w:rsid w:val="00FA68F8"/>
    <w:rsid w:val="00FA6ED8"/>
    <w:rsid w:val="00FB0610"/>
    <w:rsid w:val="00FB2C21"/>
    <w:rsid w:val="00FC32B4"/>
    <w:rsid w:val="00FC5D06"/>
    <w:rsid w:val="00FD0133"/>
    <w:rsid w:val="00FD49D8"/>
    <w:rsid w:val="00FE129D"/>
    <w:rsid w:val="00FE130A"/>
    <w:rsid w:val="00FE3A12"/>
    <w:rsid w:val="00FE498F"/>
    <w:rsid w:val="00FF21C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73A9"/>
  <w15:docId w15:val="{49DAE4BB-C511-440A-AA72-A44BC9DE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2E02FC"/>
    <w:pPr>
      <w:keepNext/>
      <w:keepLines/>
      <w:spacing w:before="240" w:after="0"/>
      <w:jc w:val="both"/>
      <w:outlineLvl w:val="0"/>
    </w:pPr>
    <w:rPr>
      <w:rFonts w:ascii="Times New Roman" w:eastAsiaTheme="majorEastAsia" w:hAnsi="Times New Roman" w:cstheme="majorBidi"/>
      <w:b/>
      <w:sz w:val="24"/>
      <w:szCs w:val="32"/>
    </w:rPr>
  </w:style>
  <w:style w:type="paragraph" w:styleId="Ttulo2">
    <w:name w:val="heading 2"/>
    <w:basedOn w:val="Normal"/>
    <w:next w:val="Normal"/>
    <w:link w:val="Ttulo2Char"/>
    <w:uiPriority w:val="9"/>
    <w:semiHidden/>
    <w:unhideWhenUsed/>
    <w:qFormat/>
    <w:rsid w:val="00FC4F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customStyle="1" w:styleId="TEXTO">
    <w:name w:val="TEXTO"/>
    <w:basedOn w:val="Normal"/>
    <w:autoRedefine/>
    <w:qFormat/>
    <w:rsid w:val="00B957C1"/>
    <w:pPr>
      <w:suppressAutoHyphens/>
      <w:spacing w:after="0" w:line="276" w:lineRule="auto"/>
      <w:ind w:right="-1"/>
      <w:jc w:val="both"/>
    </w:pPr>
    <w:rPr>
      <w:rFonts w:ascii="Times New Roman" w:eastAsia="ArialMT" w:hAnsi="Times New Roman" w:cs="Times New Roman"/>
      <w:bCs/>
      <w:sz w:val="24"/>
      <w:szCs w:val="24"/>
    </w:rPr>
  </w:style>
  <w:style w:type="paragraph" w:customStyle="1" w:styleId="WW-Textosemformatao">
    <w:name w:val="WW-Texto sem formatação"/>
    <w:basedOn w:val="Normal"/>
    <w:qFormat/>
    <w:rsid w:val="002E02FC"/>
    <w:pPr>
      <w:suppressAutoHyphens/>
      <w:spacing w:after="0" w:line="240" w:lineRule="auto"/>
    </w:pPr>
    <w:rPr>
      <w:rFonts w:ascii="Courier New" w:eastAsia="Times New Roman" w:hAnsi="Courier New" w:cs="Courier New"/>
      <w:sz w:val="20"/>
      <w:szCs w:val="20"/>
      <w:lang w:eastAsia="ar-SA"/>
    </w:rPr>
  </w:style>
  <w:style w:type="character" w:customStyle="1" w:styleId="Ttulo1Char">
    <w:name w:val="Título 1 Char"/>
    <w:basedOn w:val="Fontepargpadro"/>
    <w:link w:val="Ttulo1"/>
    <w:rsid w:val="002E02FC"/>
    <w:rPr>
      <w:rFonts w:ascii="Times New Roman" w:eastAsiaTheme="majorEastAsia" w:hAnsi="Times New Roman" w:cstheme="majorBidi"/>
      <w:b/>
      <w:sz w:val="24"/>
      <w:szCs w:val="32"/>
    </w:rPr>
  </w:style>
  <w:style w:type="character" w:customStyle="1" w:styleId="TextodecomentrioChar">
    <w:name w:val="Texto de comentário Char"/>
    <w:basedOn w:val="Fontepargpadro"/>
    <w:link w:val="Textodecomentrio"/>
    <w:qFormat/>
    <w:rsid w:val="002E02FC"/>
    <w:rPr>
      <w:rFonts w:ascii="Calibri" w:eastAsia="Calibri" w:hAnsi="Calibri" w:cs="Times New Roman"/>
      <w:sz w:val="20"/>
      <w:szCs w:val="20"/>
      <w:lang w:val="en-US" w:eastAsia="x-none"/>
    </w:rPr>
  </w:style>
  <w:style w:type="paragraph" w:styleId="Textodecomentrio">
    <w:name w:val="annotation text"/>
    <w:basedOn w:val="Normal"/>
    <w:link w:val="TextodecomentrioChar"/>
    <w:unhideWhenUsed/>
    <w:qFormat/>
    <w:rsid w:val="002E02FC"/>
    <w:pPr>
      <w:suppressAutoHyphens/>
      <w:spacing w:after="0" w:line="240" w:lineRule="auto"/>
    </w:pPr>
    <w:rPr>
      <w:rFonts w:cs="Times New Roman"/>
      <w:sz w:val="20"/>
      <w:szCs w:val="20"/>
      <w:lang w:val="en-US" w:eastAsia="x-none"/>
    </w:rPr>
  </w:style>
  <w:style w:type="character" w:customStyle="1" w:styleId="TextodecomentrioChar1">
    <w:name w:val="Texto de comentário Char1"/>
    <w:basedOn w:val="Fontepargpadro"/>
    <w:uiPriority w:val="99"/>
    <w:semiHidden/>
    <w:rsid w:val="002E02FC"/>
    <w:rPr>
      <w:sz w:val="20"/>
      <w:szCs w:val="20"/>
    </w:rPr>
  </w:style>
  <w:style w:type="character" w:styleId="Refdecomentrio">
    <w:name w:val="annotation reference"/>
    <w:basedOn w:val="Fontepargpadro"/>
    <w:uiPriority w:val="99"/>
    <w:semiHidden/>
    <w:unhideWhenUsed/>
    <w:rsid w:val="000349F6"/>
    <w:rPr>
      <w:sz w:val="16"/>
      <w:szCs w:val="16"/>
    </w:rPr>
  </w:style>
  <w:style w:type="paragraph" w:styleId="Assuntodocomentrio">
    <w:name w:val="annotation subject"/>
    <w:basedOn w:val="Textodecomentrio"/>
    <w:next w:val="Textodecomentrio"/>
    <w:link w:val="AssuntodocomentrioChar"/>
    <w:uiPriority w:val="99"/>
    <w:semiHidden/>
    <w:unhideWhenUsed/>
    <w:rsid w:val="000349F6"/>
    <w:pPr>
      <w:suppressAutoHyphens w:val="0"/>
      <w:spacing w:after="160"/>
    </w:pPr>
    <w:rPr>
      <w:rFonts w:asciiTheme="minorHAnsi" w:eastAsiaTheme="minorHAnsi" w:hAnsiTheme="minorHAnsi" w:cstheme="minorBidi"/>
      <w:b/>
      <w:bCs/>
      <w:lang w:val="pt-BR" w:eastAsia="en-US"/>
    </w:rPr>
  </w:style>
  <w:style w:type="character" w:customStyle="1" w:styleId="AssuntodocomentrioChar">
    <w:name w:val="Assunto do comentário Char"/>
    <w:basedOn w:val="TextodecomentrioChar"/>
    <w:link w:val="Assuntodocomentrio"/>
    <w:uiPriority w:val="99"/>
    <w:semiHidden/>
    <w:rsid w:val="000349F6"/>
    <w:rPr>
      <w:rFonts w:ascii="Calibri" w:eastAsia="Calibri" w:hAnsi="Calibri" w:cs="Times New Roman"/>
      <w:b/>
      <w:bCs/>
      <w:sz w:val="20"/>
      <w:szCs w:val="20"/>
      <w:lang w:val="en-US" w:eastAsia="x-none"/>
    </w:rPr>
  </w:style>
  <w:style w:type="paragraph" w:styleId="Textodebalo">
    <w:name w:val="Balloon Text"/>
    <w:basedOn w:val="Normal"/>
    <w:link w:val="TextodebaloChar"/>
    <w:uiPriority w:val="99"/>
    <w:semiHidden/>
    <w:unhideWhenUsed/>
    <w:rsid w:val="000349F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49F6"/>
    <w:rPr>
      <w:rFonts w:ascii="Segoe UI" w:hAnsi="Segoe UI" w:cs="Segoe UI"/>
      <w:sz w:val="18"/>
      <w:szCs w:val="18"/>
    </w:rPr>
  </w:style>
  <w:style w:type="paragraph" w:styleId="NormalWeb">
    <w:name w:val="Normal (Web)"/>
    <w:basedOn w:val="Normal"/>
    <w:uiPriority w:val="99"/>
    <w:unhideWhenUsed/>
    <w:qFormat/>
    <w:rsid w:val="000349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0349F6"/>
    <w:rPr>
      <w:color w:val="0000FF"/>
      <w:u w:val="single"/>
    </w:rPr>
  </w:style>
  <w:style w:type="paragraph" w:styleId="Corpodetexto">
    <w:name w:val="Body Text"/>
    <w:basedOn w:val="Normal"/>
    <w:link w:val="CorpodetextoChar"/>
    <w:uiPriority w:val="1"/>
    <w:qFormat/>
    <w:rsid w:val="00FE5A64"/>
    <w:pPr>
      <w:widowControl w:val="0"/>
      <w:suppressAutoHyphens/>
      <w:spacing w:after="0" w:line="240" w:lineRule="auto"/>
    </w:pPr>
    <w:rPr>
      <w:rFonts w:ascii="Arial" w:eastAsia="Arial" w:hAnsi="Arial" w:cs="Arial"/>
      <w:sz w:val="24"/>
      <w:szCs w:val="24"/>
      <w:lang w:val="pt-PT"/>
    </w:rPr>
  </w:style>
  <w:style w:type="character" w:customStyle="1" w:styleId="CorpodetextoChar">
    <w:name w:val="Corpo de texto Char"/>
    <w:basedOn w:val="Fontepargpadro"/>
    <w:link w:val="Corpodetexto"/>
    <w:uiPriority w:val="1"/>
    <w:rsid w:val="00FE5A64"/>
    <w:rPr>
      <w:rFonts w:ascii="Arial" w:eastAsia="Arial" w:hAnsi="Arial" w:cs="Arial"/>
      <w:sz w:val="24"/>
      <w:szCs w:val="24"/>
      <w:lang w:val="pt-PT"/>
    </w:rPr>
  </w:style>
  <w:style w:type="paragraph" w:styleId="PargrafodaLista">
    <w:name w:val="List Paragraph"/>
    <w:basedOn w:val="Normal"/>
    <w:link w:val="PargrafodaListaChar"/>
    <w:uiPriority w:val="34"/>
    <w:qFormat/>
    <w:rsid w:val="00FE5A64"/>
    <w:pPr>
      <w:widowControl w:val="0"/>
      <w:suppressAutoHyphens/>
      <w:spacing w:after="0" w:line="240" w:lineRule="auto"/>
      <w:ind w:left="221" w:right="179"/>
      <w:jc w:val="both"/>
    </w:pPr>
    <w:rPr>
      <w:rFonts w:ascii="Arial" w:eastAsia="Arial" w:hAnsi="Arial" w:cs="Arial"/>
      <w:lang w:val="pt-PT"/>
    </w:rPr>
  </w:style>
  <w:style w:type="paragraph" w:styleId="Textodenotaderodap">
    <w:name w:val="footnote text"/>
    <w:basedOn w:val="Normal"/>
    <w:link w:val="TextodenotaderodapChar"/>
    <w:uiPriority w:val="99"/>
    <w:semiHidden/>
    <w:unhideWhenUsed/>
    <w:rsid w:val="001978E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978E3"/>
    <w:rPr>
      <w:sz w:val="20"/>
      <w:szCs w:val="20"/>
    </w:rPr>
  </w:style>
  <w:style w:type="character" w:styleId="Refdenotaderodap">
    <w:name w:val="footnote reference"/>
    <w:basedOn w:val="Fontepargpadro"/>
    <w:uiPriority w:val="99"/>
    <w:semiHidden/>
    <w:unhideWhenUsed/>
    <w:rsid w:val="001978E3"/>
    <w:rPr>
      <w:vertAlign w:val="superscript"/>
    </w:rPr>
  </w:style>
  <w:style w:type="character" w:customStyle="1" w:styleId="FootnoteCharacters">
    <w:name w:val="Footnote Characters"/>
    <w:basedOn w:val="Fontepargpadro"/>
    <w:uiPriority w:val="99"/>
    <w:semiHidden/>
    <w:unhideWhenUsed/>
    <w:qFormat/>
    <w:rsid w:val="00184001"/>
    <w:rPr>
      <w:vertAlign w:val="superscript"/>
    </w:rPr>
  </w:style>
  <w:style w:type="paragraph" w:customStyle="1" w:styleId="TableParagraph">
    <w:name w:val="Table Paragraph"/>
    <w:basedOn w:val="Normal"/>
    <w:uiPriority w:val="1"/>
    <w:qFormat/>
    <w:rsid w:val="00184001"/>
    <w:pPr>
      <w:widowControl w:val="0"/>
      <w:suppressAutoHyphens/>
      <w:spacing w:before="115" w:after="0" w:line="240" w:lineRule="auto"/>
      <w:ind w:left="107"/>
    </w:pPr>
    <w:rPr>
      <w:rFonts w:ascii="Arial" w:eastAsia="Arial" w:hAnsi="Arial" w:cs="Arial"/>
      <w:lang w:val="pt-PT"/>
    </w:rPr>
  </w:style>
  <w:style w:type="paragraph" w:styleId="Cabealho">
    <w:name w:val="header"/>
    <w:basedOn w:val="Normal"/>
    <w:link w:val="CabealhoChar"/>
    <w:uiPriority w:val="99"/>
    <w:unhideWhenUsed/>
    <w:rsid w:val="006C54D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54D9"/>
  </w:style>
  <w:style w:type="paragraph" w:styleId="Rodap">
    <w:name w:val="footer"/>
    <w:basedOn w:val="Normal"/>
    <w:link w:val="RodapChar"/>
    <w:uiPriority w:val="99"/>
    <w:unhideWhenUsed/>
    <w:rsid w:val="006C54D9"/>
    <w:pPr>
      <w:tabs>
        <w:tab w:val="center" w:pos="4252"/>
        <w:tab w:val="right" w:pos="8504"/>
      </w:tabs>
      <w:spacing w:after="0" w:line="240" w:lineRule="auto"/>
    </w:pPr>
  </w:style>
  <w:style w:type="character" w:customStyle="1" w:styleId="RodapChar">
    <w:name w:val="Rodapé Char"/>
    <w:basedOn w:val="Fontepargpadro"/>
    <w:link w:val="Rodap"/>
    <w:uiPriority w:val="99"/>
    <w:rsid w:val="006C54D9"/>
  </w:style>
  <w:style w:type="paragraph" w:styleId="Commarcadores">
    <w:name w:val="List Bullet"/>
    <w:basedOn w:val="Normal"/>
    <w:uiPriority w:val="99"/>
    <w:unhideWhenUsed/>
    <w:rsid w:val="00E34BD7"/>
    <w:pPr>
      <w:numPr>
        <w:numId w:val="8"/>
      </w:numPr>
      <w:contextualSpacing/>
    </w:pPr>
  </w:style>
  <w:style w:type="table" w:styleId="Tabelacomgrade">
    <w:name w:val="Table Grid"/>
    <w:basedOn w:val="Tabelanormal"/>
    <w:uiPriority w:val="59"/>
    <w:rsid w:val="0090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paragraph">
    <w:name w:val="dou-paragraph"/>
    <w:basedOn w:val="Normal"/>
    <w:qFormat/>
    <w:rsid w:val="008D4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har">
    <w:name w:val="Título 2 Char"/>
    <w:basedOn w:val="Fontepargpadro"/>
    <w:link w:val="Ttulo2"/>
    <w:uiPriority w:val="9"/>
    <w:rsid w:val="00FC4F19"/>
    <w:rPr>
      <w:rFonts w:asciiTheme="majorHAnsi" w:eastAsiaTheme="majorEastAsia" w:hAnsiTheme="majorHAnsi" w:cstheme="majorBidi"/>
      <w:color w:val="2E74B5" w:themeColor="accent1" w:themeShade="BF"/>
      <w:sz w:val="26"/>
      <w:szCs w:val="26"/>
    </w:rPr>
  </w:style>
  <w:style w:type="paragraph" w:customStyle="1" w:styleId="Default">
    <w:name w:val="Default"/>
    <w:rsid w:val="00E16887"/>
    <w:pPr>
      <w:autoSpaceDE w:val="0"/>
      <w:autoSpaceDN w:val="0"/>
      <w:adjustRightInd w:val="0"/>
      <w:spacing w:after="0" w:line="240" w:lineRule="auto"/>
    </w:pPr>
    <w:rPr>
      <w:rFonts w:ascii="Minion Pro" w:hAnsi="Minion Pro" w:cs="Minion Pro"/>
      <w:color w:val="000000"/>
      <w:sz w:val="24"/>
      <w:szCs w:val="24"/>
    </w:rPr>
  </w:style>
  <w:style w:type="paragraph" w:styleId="Reviso">
    <w:name w:val="Revision"/>
    <w:hidden/>
    <w:uiPriority w:val="99"/>
    <w:semiHidden/>
    <w:rsid w:val="00874031"/>
    <w:pPr>
      <w:spacing w:after="0" w:line="240" w:lineRule="auto"/>
    </w:pPr>
  </w:style>
  <w:style w:type="paragraph" w:customStyle="1" w:styleId="NOTAS">
    <w:name w:val="NOTAS"/>
    <w:basedOn w:val="Normal"/>
    <w:next w:val="Normal"/>
    <w:autoRedefine/>
    <w:qFormat/>
    <w:rsid w:val="0027315C"/>
    <w:pPr>
      <w:spacing w:line="276" w:lineRule="auto"/>
      <w:jc w:val="both"/>
    </w:pPr>
    <w:rPr>
      <w:rFonts w:ascii="Times New Roman" w:hAnsi="Times New Roman"/>
      <w:b/>
      <w:bCs/>
      <w:i/>
      <w:color w:val="FF0000"/>
    </w:rPr>
  </w:style>
  <w:style w:type="character" w:customStyle="1" w:styleId="PargrafodaListaChar">
    <w:name w:val="Parágrafo da Lista Char"/>
    <w:basedOn w:val="Fontepargpadro"/>
    <w:link w:val="PargrafodaLista"/>
    <w:uiPriority w:val="34"/>
    <w:locked/>
    <w:rsid w:val="009245BB"/>
    <w:rPr>
      <w:rFonts w:ascii="Arial" w:eastAsia="Arial" w:hAnsi="Arial" w:cs="Arial"/>
      <w:lang w:val="pt-PT"/>
    </w:rPr>
  </w:style>
  <w:style w:type="table" w:customStyle="1" w:styleId="TableNormal1">
    <w:name w:val="Table Normal1"/>
    <w:uiPriority w:val="2"/>
    <w:semiHidden/>
    <w:unhideWhenUsed/>
    <w:qFormat/>
    <w:rsid w:val="003E6AF8"/>
    <w:pPr>
      <w:suppressAutoHyphens/>
      <w:spacing w:after="0" w:line="240" w:lineRule="auto"/>
    </w:pPr>
    <w:rPr>
      <w:lang w:val="en-US"/>
    </w:rPr>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customStyle="1" w:styleId="Notas0">
    <w:name w:val="Notas"/>
    <w:basedOn w:val="TEXTO"/>
    <w:link w:val="NotasChar"/>
    <w:qFormat/>
    <w:rsid w:val="00165D54"/>
    <w:pPr>
      <w:suppressAutoHyphens w:val="0"/>
      <w:ind w:right="0"/>
    </w:pPr>
    <w:rPr>
      <w:b/>
      <w:color w:val="FF0000"/>
    </w:rPr>
  </w:style>
  <w:style w:type="character" w:customStyle="1" w:styleId="NotasChar">
    <w:name w:val="Notas Char"/>
    <w:basedOn w:val="Fontepargpadro"/>
    <w:link w:val="Notas0"/>
    <w:rsid w:val="00165D54"/>
    <w:rPr>
      <w:rFonts w:ascii="Times New Roman" w:eastAsia="ArialMT" w:hAnsi="Times New Roman" w:cs="Times New Roman"/>
      <w:b/>
      <w:bCs/>
      <w:color w:val="FF0000"/>
      <w:sz w:val="24"/>
      <w:szCs w:val="24"/>
    </w:rPr>
  </w:style>
  <w:style w:type="character" w:styleId="MenoPendente">
    <w:name w:val="Unresolved Mention"/>
    <w:basedOn w:val="Fontepargpadro"/>
    <w:uiPriority w:val="99"/>
    <w:semiHidden/>
    <w:unhideWhenUsed/>
    <w:rsid w:val="009728E9"/>
    <w:rPr>
      <w:color w:val="605E5C"/>
      <w:shd w:val="clear" w:color="auto" w:fill="E1DFDD"/>
    </w:rPr>
  </w:style>
  <w:style w:type="table" w:customStyle="1" w:styleId="TableGrid">
    <w:name w:val="TableGrid"/>
    <w:pPr>
      <w:spacing w:after="0" w:line="240" w:lineRule="auto"/>
    </w:pPr>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200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compras/pt-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hyperlink" Target="mailto:pregoeiro.multirio@gmail.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0QGw6FHO+Obm+G67uS/BIOaQxQ==">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wqAxOIDG/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wqAxIIDG/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wqAxOIDG/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wqAxIIDG/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4E706-9720-4E9C-B762-255C0DF7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85</Pages>
  <Words>21885</Words>
  <Characters>118185</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Raphaelle Costa Carvalho</dc:creator>
  <cp:lastModifiedBy>Luciana Lopes</cp:lastModifiedBy>
  <cp:revision>6</cp:revision>
  <cp:lastPrinted>2025-11-19T15:49:00Z</cp:lastPrinted>
  <dcterms:created xsi:type="dcterms:W3CDTF">2025-11-19T15:03:00Z</dcterms:created>
  <dcterms:modified xsi:type="dcterms:W3CDTF">2025-11-19T15:51:00Z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0x0101006C94AC0CF7E64846B448F96ADE82F93A</vt:lpwstr>
  </property>
</Properties>
</file>